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word/diagrams/quickStyle1.xml" ContentType="application/vnd.openxmlformats-officedocument.drawingml.diagramStyle+xml"/>
  <Override PartName="/customXml/itemProps1.xml" ContentType="application/vnd.openxmlformats-officedocument.customXmlProperties+xml"/>
  <Override PartName="/word/diagrams/data1.xml" ContentType="application/vnd.openxmlformats-officedocument.drawingml.diagramData+xml"/>
  <Override PartName="/word/footer8.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diagrams/colors1.xml" ContentType="application/vnd.openxmlformats-officedocument.drawingml.diagramColor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glossary/document.xml" ContentType="application/vnd.openxmlformats-officedocument.wordprocessingml.document.glossary+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Default Extension="gif" ContentType="image/gif"/>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word/diagrams/layout1.xml" ContentType="application/vnd.openxmlformats-officedocument.drawingml.diagramLayou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sdt>
      <w:sdtPr>
        <w:id w:val="5319860"/>
        <w:docPartObj>
          <w:docPartGallery w:val="Cover Pages"/>
          <w:docPartUnique/>
        </w:docPartObj>
      </w:sdtPr>
      <w:sdtEndPr>
        <w:rPr>
          <w:b/>
          <w:bCs/>
        </w:rPr>
      </w:sdtEndPr>
      <w:sdtContent>
        <w:p w:rsidR="00BE4085" w:rsidRDefault="00BE4085"/>
        <w:p w:rsidR="00BE4085" w:rsidRDefault="00AE3BBE">
          <w:r>
            <w:rPr>
              <w:noProof/>
            </w:rPr>
            <w:pict>
              <v:rect id="_x0000_s1026" style="position:absolute;margin-left:0;margin-top:0;width:595.35pt;height:841.95pt;z-index:-251658240;mso-width-percent:1000;mso-height-percent:1000;mso-position-horizontal:center;mso-position-horizontal-relative:page;mso-position-vertical:center;mso-position-vertical-relative:page;mso-width-percent:1000;mso-height-percent:1000" o:allowincell="f" stroked="f">
                <v:textbox style="mso-next-textbox:#_x0000_s1026">
                  <w:txbxContent>
                    <w:p w:rsidR="00BE4085" w:rsidRDefault="00BE4085">
                      <w:pPr>
                        <w:rPr>
                          <w:rFonts w:asciiTheme="majorHAnsi" w:eastAsiaTheme="majorEastAsia" w:hAnsiTheme="majorHAnsi" w:cstheme="majorBidi"/>
                          <w:color w:val="E6EED5" w:themeColor="accent3" w:themeTint="3F"/>
                          <w:sz w:val="96"/>
                          <w:szCs w:val="96"/>
                        </w:rPr>
                      </w:pPr>
                      <w:r>
                        <w:rPr>
                          <w:rFonts w:asciiTheme="majorHAnsi" w:eastAsiaTheme="majorEastAsia" w:hAnsiTheme="majorHAnsi" w:cstheme="majorBidi"/>
                          <w:color w:val="E6EED5" w:themeColor="accent3" w:themeTint="3F"/>
                          <w:sz w:val="72"/>
                          <w:szCs w:val="72"/>
                        </w:rPr>
                        <w:t>qwφιertyuiopasdfghjklzxερυυξnmηqσwωψerβνtyuςiopasdρfghjklzxcvbnmqwertyuiopasdfghjklzxcvbnφγιmλιqπςπζαwωeτrtνyuτioρνμpκaλsdfghςjklzxcvλοπbnαmqwertyuiopasdfghjklzxcvbnmσγqwφertyuioσδφpγρaηsόρωυdfghjργklαzxcvbnβφδγωmζqwertλκοθξyuiύασφdfghjklzxcvbnmqwertyuiopaβsdfghjklzxcεrυtγyεuνiιoαpasdfghjklzxcηvbnασφδmqwertασδyuiopasdfασδφγθμκxcvυξσφbnmσφγqwθeξτσδφrtyuφγςοιopaασδφsdfghjklzxcvασδφbnγμ,mqwertyuiopasdfgασργκοϊτbnmqwertyσδφγuiopasσδφγdfghjklzxσδδγσφγcvbnmqwertyuioβκσλπpasdfghjklzxcvbnmqwertyuiopasdγαεορlzxcvbnmqwertyuiopasdfghjkαεργαεργαγρqwertyuiopasdfghjklzxασδφmοιηξηωχψφσuioψασεφγvbnmqwertyuiopasdfghjklzxcvbnmqwertyuiopσδφγasdfghjklzxcvbnσρμνmςqweωrtyuζχiopβνοιςβηνklzxcvbnmqwertyuiopasdfghjklzxcvbnmqwertσδφηxτθυξτδθυξκcυθκvbnmqwertyuiopasdfghjklzxcvbnmqwerδφopaδφγsdfσδφghθυικjλklzxcvbnmqwertyuiopasdfghjklzxcvbnmqwertyuiopasdfghjklzxcvbnmqwertyuiopasdfghjklzxcvbnmqwertyuiopasdfghjklzxcvbnmqwertyuiopasdασδργfghjklzxcvbnmrtσδφγσδγyuiopasdfghjklzxcvbnmqwertyuiopasdfghjklzxcvbnmqwertyuiopasdfghjklzxcvbnmqwertyuiopasdfghjklzxcvbnmqwertyuiopasdfghjklzxcvbnmqwertyuiopasdfghjklzxcvbnmqwertyuαργετργηghjkεργετρcvbnmqwertyuiopasdfghjklzxcvbnmqwertyuiopasdfghjklzxcvbnmqwertyuiopasdfghjklzxcvbnmqwertyuiopasdfghjklzxcvbnmqwertyuiopasdfghjklzxcvbnmqwertyuiopasdfghjklzxcvbnmrtyuiopasdfghjklzxcvbnmqwertyuiopasdfghjklzxcvbnmqwertyuiopasdfghjklzxcvbnmqwertyuiopasdfghjklzxcvbnmqwertyuiopasdfghjαργαερbnmqwertyuiopasdfghjklzxcvbnmqwertyuiopasdfghjklzxcvbnmqwertyuiopasdfghjklzxcvbnmqwertyuiopasdfghjklzxcvbnmqwertyuiopasdfghjklzxcvbnmqwertyuiopasdfghjklzxcvbnmqweαεργεργrtyuiopasdfghjkαεσργαςεγρvbnmqwertyuiopasdfghjklzxcvbnmrtyuiopamqwertyuiopasdfghjklzxcvbnmqwertyuiopasdfghjklzxcvbnmqwertyuiopasdfghjklzxcvbnmqwertyuiopasdfghjklzxcvbnmqwertyuiopasdfghjklzxcvbnmqwertyuiopasdfghjklzxcvbnmqwertyuiopasdfghjklzxcvbnmqwertyuiopasdfghjklzxcvbαεργερiopaαργsεργdαεργfαερgγhjklzxcvbnmqwertyuiopasdfghjklzxcvbnmqwertyuiopasdfghjklzxcvbnmqwertyuiopasdfghjklzxcvbnm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ςψωbnmrtyuiβυδopμηξκghjklzxcvbnmqwertyuiopasdν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rtyuiopasdfghjklzxcvbnmqwertyuiopasdfghjklzxcvbnmqwertyuiopasdfghjklzxcvbnmqwertyuiopasdfghjklzxcvbnmqwertyuiopasdfghjklzxcvbnmqwertyuiopasdfghjklzvbnmqwertyuiopasjlψωβxcμνκvbnmqwerεtypadfghjυβlzxnmqwuiopasdfghjklzxcvbnmqwσδφ</w:t>
                      </w:r>
                      <w:r>
                        <w:rPr>
                          <w:rFonts w:asciiTheme="majorHAnsi" w:eastAsiaTheme="majorEastAsia" w:hAnsiTheme="majorHAnsi" w:cstheme="majorBidi"/>
                          <w:color w:val="E6EED5" w:themeColor="accent3" w:themeTint="3F"/>
                          <w:sz w:val="72"/>
                          <w:szCs w:val="72"/>
                          <w:u w:val="single"/>
                        </w:rPr>
                        <w:t>xcvbnmqwertyuiopasdfghjklzxcvbnmqw</w:t>
                      </w:r>
                      <w:r>
                        <w:rPr>
                          <w:rFonts w:asciiTheme="majorHAnsi" w:eastAsiaTheme="majorEastAsia" w:hAnsiTheme="majorHAnsi" w:cstheme="majorBidi"/>
                          <w:color w:val="E6EED5" w:themeColor="accent3" w:themeTint="3F"/>
                          <w:sz w:val="72"/>
                          <w:szCs w:val="72"/>
                        </w:rPr>
                        <w:t>ertyuiopasdfghjklzxcvbnm</w:t>
                      </w:r>
                    </w:p>
                  </w:txbxContent>
                </v:textbox>
                <w10:wrap anchorx="page" anchory="page"/>
              </v:rect>
            </w:pict>
          </w:r>
        </w:p>
        <w:p w:rsidR="00BE4085" w:rsidRDefault="00BE4085"/>
        <w:tbl>
          <w:tblPr>
            <w:tblW w:w="3506" w:type="pct"/>
            <w:jc w:val="center"/>
            <w:tblBorders>
              <w:top w:val="thinThickSmallGap" w:sz="36" w:space="0" w:color="632423" w:themeColor="accent2" w:themeShade="80"/>
              <w:left w:val="thinThickSmallGap" w:sz="36" w:space="0" w:color="632423" w:themeColor="accent2" w:themeShade="80"/>
              <w:bottom w:val="thickThinSmallGap" w:sz="36" w:space="0" w:color="632423" w:themeColor="accent2" w:themeShade="80"/>
              <w:right w:val="thickThinSmallGap" w:sz="36" w:space="0" w:color="632423" w:themeColor="accent2" w:themeShade="80"/>
            </w:tblBorders>
            <w:shd w:val="clear" w:color="auto" w:fill="FFFFFF" w:themeFill="background1"/>
            <w:tblLook w:val="04A0"/>
          </w:tblPr>
          <w:tblGrid>
            <w:gridCol w:w="6511"/>
          </w:tblGrid>
          <w:tr w:rsidR="00BE4085">
            <w:trPr>
              <w:trHeight w:val="3770"/>
              <w:jc w:val="center"/>
            </w:trPr>
            <w:tc>
              <w:tcPr>
                <w:tcW w:w="3000" w:type="pct"/>
                <w:shd w:val="clear" w:color="auto" w:fill="FFFFFF" w:themeFill="background1"/>
                <w:vAlign w:val="center"/>
              </w:tcPr>
              <w:sdt>
                <w:sdtPr>
                  <w:rPr>
                    <w:rFonts w:asciiTheme="majorHAnsi" w:eastAsiaTheme="majorEastAsia" w:hAnsiTheme="majorHAnsi" w:cstheme="majorBidi"/>
                    <w:sz w:val="40"/>
                    <w:szCs w:val="40"/>
                  </w:rPr>
                  <w:alias w:val="Τίτλος"/>
                  <w:id w:val="13783212"/>
                  <w:placeholder>
                    <w:docPart w:val="8544EA45B3CF4AD88C402E0E98EB045D"/>
                  </w:placeholder>
                  <w:dataBinding w:prefixMappings="xmlns:ns0='http://schemas.openxmlformats.org/package/2006/metadata/core-properties' xmlns:ns1='http://purl.org/dc/elements/1.1/'" w:xpath="/ns0:coreProperties[1]/ns1:title[1]" w:storeItemID="{6C3C8BC8-F283-45AE-878A-BAB7291924A1}"/>
                  <w:text/>
                </w:sdtPr>
                <w:sdtContent>
                  <w:p w:rsidR="00BE4085" w:rsidRDefault="00BE4085">
                    <w:pPr>
                      <w:pStyle w:val="a6"/>
                      <w:jc w:val="center"/>
                      <w:rPr>
                        <w:rFonts w:asciiTheme="majorHAnsi" w:eastAsiaTheme="majorEastAsia" w:hAnsiTheme="majorHAnsi" w:cstheme="majorBidi"/>
                        <w:sz w:val="40"/>
                        <w:szCs w:val="40"/>
                      </w:rPr>
                    </w:pPr>
                    <w:r>
                      <w:rPr>
                        <w:rFonts w:asciiTheme="majorHAnsi" w:eastAsiaTheme="majorEastAsia" w:hAnsiTheme="majorHAnsi" w:cstheme="majorBidi"/>
                        <w:sz w:val="40"/>
                        <w:szCs w:val="40"/>
                      </w:rPr>
                      <w:t>ΑΦΡΟΔΙΤΗ ΞΑΝΘΑΚΗ</w:t>
                    </w:r>
                  </w:p>
                </w:sdtContent>
              </w:sdt>
              <w:p w:rsidR="00BE4085" w:rsidRDefault="00BE4085">
                <w:pPr>
                  <w:pStyle w:val="a6"/>
                  <w:jc w:val="center"/>
                </w:pPr>
              </w:p>
              <w:sdt>
                <w:sdtPr>
                  <w:rPr>
                    <w:rFonts w:asciiTheme="majorHAnsi" w:eastAsiaTheme="majorEastAsia" w:hAnsiTheme="majorHAnsi" w:cstheme="majorBidi"/>
                    <w:sz w:val="32"/>
                    <w:szCs w:val="32"/>
                  </w:rPr>
                  <w:alias w:val="Υπότιτλος"/>
                  <w:id w:val="13783219"/>
                  <w:placeholder>
                    <w:docPart w:val="70865A9B32E54992B2930D6AA1BBB6A3"/>
                  </w:placeholder>
                  <w:dataBinding w:prefixMappings="xmlns:ns0='http://schemas.openxmlformats.org/package/2006/metadata/core-properties' xmlns:ns1='http://purl.org/dc/elements/1.1/'" w:xpath="/ns0:coreProperties[1]/ns1:subject[1]" w:storeItemID="{6C3C8BC8-F283-45AE-878A-BAB7291924A1}"/>
                  <w:text/>
                </w:sdtPr>
                <w:sdtContent>
                  <w:p w:rsidR="00BE4085" w:rsidRDefault="00BE4085">
                    <w:pPr>
                      <w:pStyle w:val="a6"/>
                      <w:jc w:val="center"/>
                      <w:rPr>
                        <w:rFonts w:asciiTheme="majorHAnsi" w:eastAsiaTheme="majorEastAsia" w:hAnsiTheme="majorHAnsi" w:cstheme="majorBidi"/>
                        <w:sz w:val="32"/>
                        <w:szCs w:val="32"/>
                      </w:rPr>
                    </w:pPr>
                    <w:r>
                      <w:rPr>
                        <w:rFonts w:asciiTheme="majorHAnsi" w:eastAsiaTheme="majorEastAsia" w:hAnsiTheme="majorHAnsi" w:cstheme="majorBidi"/>
                        <w:sz w:val="32"/>
                        <w:szCs w:val="32"/>
                      </w:rPr>
                      <w:t>4497</w:t>
                    </w:r>
                  </w:p>
                </w:sdtContent>
              </w:sdt>
              <w:p w:rsidR="00BE4085" w:rsidRDefault="00BE4085">
                <w:pPr>
                  <w:pStyle w:val="a6"/>
                  <w:jc w:val="center"/>
                </w:pPr>
              </w:p>
              <w:sdt>
                <w:sdtPr>
                  <w:alias w:val="Ημερομηνία"/>
                  <w:id w:val="13783224"/>
                  <w:placeholder>
                    <w:docPart w:val="2F9F4769FE6347C3AB044ADAD598D299"/>
                  </w:placeholder>
                  <w:dataBinding w:prefixMappings="xmlns:ns0='http://schemas.microsoft.com/office/2006/coverPageProps'" w:xpath="/ns0:CoverPageProperties[1]/ns0:PublishDate[1]" w:storeItemID="{55AF091B-3C7A-41E3-B477-F2FDAA23CFDA}"/>
                  <w:date w:fullDate="2018-03-27T00:00:00Z">
                    <w:dateFormat w:val="d/M/yyyy"/>
                    <w:lid w:val="el-GR"/>
                    <w:storeMappedDataAs w:val="dateTime"/>
                    <w:calendar w:val="gregorian"/>
                  </w:date>
                </w:sdtPr>
                <w:sdtContent>
                  <w:p w:rsidR="00BE4085" w:rsidRPr="008F66AD" w:rsidRDefault="008F66AD" w:rsidP="008F66AD">
                    <w:pPr>
                      <w:pStyle w:val="a6"/>
                      <w:jc w:val="center"/>
                    </w:pPr>
                    <w:r>
                      <w:t>27/3/20</w:t>
                    </w:r>
                    <w:r>
                      <w:rPr>
                        <w:lang w:val="en-US"/>
                      </w:rPr>
                      <w:t>18</w:t>
                    </w:r>
                  </w:p>
                </w:sdtContent>
              </w:sdt>
            </w:tc>
          </w:tr>
        </w:tbl>
        <w:p w:rsidR="00BE4085" w:rsidRDefault="00BE4085"/>
        <w:p w:rsidR="00BE4085" w:rsidRDefault="00BE4085">
          <w:r>
            <w:rPr>
              <w:b/>
              <w:bCs/>
            </w:rPr>
            <w:br w:type="page"/>
          </w:r>
        </w:p>
      </w:sdtContent>
    </w:sdt>
    <w:sdt>
      <w:sdtPr>
        <w:rPr>
          <w:rFonts w:ascii="Times New Roman" w:eastAsiaTheme="minorHAnsi" w:hAnsi="Times New Roman" w:cstheme="minorBidi"/>
          <w:b w:val="0"/>
          <w:bCs w:val="0"/>
          <w:color w:val="auto"/>
          <w:sz w:val="22"/>
          <w:szCs w:val="22"/>
        </w:rPr>
        <w:id w:val="5834684"/>
        <w:docPartObj>
          <w:docPartGallery w:val="Table of Contents"/>
          <w:docPartUnique/>
        </w:docPartObj>
      </w:sdtPr>
      <w:sdtContent>
        <w:p w:rsidR="00F64B90" w:rsidRDefault="00F64B90">
          <w:pPr>
            <w:pStyle w:val="a8"/>
          </w:pPr>
          <w:r>
            <w:t>Περιεχόμενα</w:t>
          </w:r>
        </w:p>
        <w:p w:rsidR="00F64B90" w:rsidRDefault="00AE3BBE">
          <w:pPr>
            <w:pStyle w:val="10"/>
            <w:tabs>
              <w:tab w:val="right" w:leader="dot" w:pos="9060"/>
            </w:tabs>
            <w:rPr>
              <w:rFonts w:asciiTheme="minorHAnsi" w:eastAsiaTheme="minorEastAsia" w:hAnsiTheme="minorHAnsi"/>
              <w:noProof/>
              <w:lang w:eastAsia="el-GR"/>
            </w:rPr>
          </w:pPr>
          <w:r>
            <w:fldChar w:fldCharType="begin"/>
          </w:r>
          <w:r w:rsidR="00F64B90">
            <w:instrText xml:space="preserve"> TOC \o "1-3" \h \z \u </w:instrText>
          </w:r>
          <w:r>
            <w:fldChar w:fldCharType="separate"/>
          </w:r>
          <w:hyperlink w:anchor="_Toc509759023" w:history="1">
            <w:r w:rsidR="00F64B90" w:rsidRPr="009F64F2">
              <w:rPr>
                <w:rStyle w:val="-"/>
                <w:noProof/>
                <w:lang w:val="en-US"/>
              </w:rPr>
              <w:t>Cultural</w:t>
            </w:r>
            <w:r w:rsidR="00F64B90" w:rsidRPr="009F64F2">
              <w:rPr>
                <w:rStyle w:val="-"/>
                <w:noProof/>
              </w:rPr>
              <w:t xml:space="preserve"> </w:t>
            </w:r>
            <w:r w:rsidR="00F64B90" w:rsidRPr="009F64F2">
              <w:rPr>
                <w:rStyle w:val="-"/>
                <w:noProof/>
                <w:lang w:val="en-US"/>
              </w:rPr>
              <w:t>ecology</w:t>
            </w:r>
            <w:r w:rsidR="00F64B90">
              <w:rPr>
                <w:noProof/>
                <w:webHidden/>
              </w:rPr>
              <w:tab/>
            </w:r>
            <w:r>
              <w:rPr>
                <w:noProof/>
                <w:webHidden/>
              </w:rPr>
              <w:fldChar w:fldCharType="begin"/>
            </w:r>
            <w:r w:rsidR="00F64B90">
              <w:rPr>
                <w:noProof/>
                <w:webHidden/>
              </w:rPr>
              <w:instrText xml:space="preserve"> PAGEREF _Toc509759023 \h </w:instrText>
            </w:r>
            <w:r>
              <w:rPr>
                <w:noProof/>
                <w:webHidden/>
              </w:rPr>
            </w:r>
            <w:r>
              <w:rPr>
                <w:noProof/>
                <w:webHidden/>
              </w:rPr>
              <w:fldChar w:fldCharType="separate"/>
            </w:r>
            <w:r w:rsidR="00F64B90">
              <w:rPr>
                <w:noProof/>
                <w:webHidden/>
              </w:rPr>
              <w:t>2</w:t>
            </w:r>
            <w:r>
              <w:rPr>
                <w:noProof/>
                <w:webHidden/>
              </w:rPr>
              <w:fldChar w:fldCharType="end"/>
            </w:r>
          </w:hyperlink>
        </w:p>
        <w:p w:rsidR="00F64B90" w:rsidRDefault="00AE3BBE">
          <w:pPr>
            <w:pStyle w:val="20"/>
            <w:tabs>
              <w:tab w:val="right" w:leader="dot" w:pos="9060"/>
            </w:tabs>
            <w:rPr>
              <w:rFonts w:asciiTheme="minorHAnsi" w:eastAsiaTheme="minorEastAsia" w:hAnsiTheme="minorHAnsi"/>
              <w:noProof/>
              <w:lang w:eastAsia="el-GR"/>
            </w:rPr>
          </w:pPr>
          <w:hyperlink w:anchor="_Toc509759024" w:history="1">
            <w:r w:rsidR="00F64B90" w:rsidRPr="009F64F2">
              <w:rPr>
                <w:rStyle w:val="-"/>
                <w:noProof/>
                <w:lang w:val="en-US"/>
              </w:rPr>
              <w:t>As transdisciplinary project</w:t>
            </w:r>
            <w:r w:rsidR="00F64B90">
              <w:rPr>
                <w:noProof/>
                <w:webHidden/>
              </w:rPr>
              <w:tab/>
            </w:r>
            <w:r>
              <w:rPr>
                <w:noProof/>
                <w:webHidden/>
              </w:rPr>
              <w:fldChar w:fldCharType="begin"/>
            </w:r>
            <w:r w:rsidR="00F64B90">
              <w:rPr>
                <w:noProof/>
                <w:webHidden/>
              </w:rPr>
              <w:instrText xml:space="preserve"> PAGEREF _Toc509759024 \h </w:instrText>
            </w:r>
            <w:r>
              <w:rPr>
                <w:noProof/>
                <w:webHidden/>
              </w:rPr>
            </w:r>
            <w:r>
              <w:rPr>
                <w:noProof/>
                <w:webHidden/>
              </w:rPr>
              <w:fldChar w:fldCharType="separate"/>
            </w:r>
            <w:r w:rsidR="00F64B90">
              <w:rPr>
                <w:noProof/>
                <w:webHidden/>
              </w:rPr>
              <w:t>2</w:t>
            </w:r>
            <w:r>
              <w:rPr>
                <w:noProof/>
                <w:webHidden/>
              </w:rPr>
              <w:fldChar w:fldCharType="end"/>
            </w:r>
          </w:hyperlink>
        </w:p>
        <w:p w:rsidR="00F64B90" w:rsidRDefault="00AE3BBE">
          <w:pPr>
            <w:pStyle w:val="10"/>
            <w:tabs>
              <w:tab w:val="right" w:leader="dot" w:pos="9060"/>
            </w:tabs>
            <w:rPr>
              <w:rFonts w:asciiTheme="minorHAnsi" w:eastAsiaTheme="minorEastAsia" w:hAnsiTheme="minorHAnsi"/>
              <w:noProof/>
              <w:lang w:eastAsia="el-GR"/>
            </w:rPr>
          </w:pPr>
          <w:hyperlink w:anchor="_Toc509759025" w:history="1">
            <w:r w:rsidR="00F64B90" w:rsidRPr="009F64F2">
              <w:rPr>
                <w:rStyle w:val="-"/>
                <w:noProof/>
                <w:lang w:val="en-US"/>
              </w:rPr>
              <w:t>Political ecology</w:t>
            </w:r>
            <w:r w:rsidR="00F64B90">
              <w:rPr>
                <w:noProof/>
                <w:webHidden/>
              </w:rPr>
              <w:tab/>
            </w:r>
            <w:r>
              <w:rPr>
                <w:noProof/>
                <w:webHidden/>
              </w:rPr>
              <w:fldChar w:fldCharType="begin"/>
            </w:r>
            <w:r w:rsidR="00F64B90">
              <w:rPr>
                <w:noProof/>
                <w:webHidden/>
              </w:rPr>
              <w:instrText xml:space="preserve"> PAGEREF _Toc509759025 \h </w:instrText>
            </w:r>
            <w:r>
              <w:rPr>
                <w:noProof/>
                <w:webHidden/>
              </w:rPr>
            </w:r>
            <w:r>
              <w:rPr>
                <w:noProof/>
                <w:webHidden/>
              </w:rPr>
              <w:fldChar w:fldCharType="separate"/>
            </w:r>
            <w:r w:rsidR="00F64B90">
              <w:rPr>
                <w:noProof/>
                <w:webHidden/>
              </w:rPr>
              <w:t>3</w:t>
            </w:r>
            <w:r>
              <w:rPr>
                <w:noProof/>
                <w:webHidden/>
              </w:rPr>
              <w:fldChar w:fldCharType="end"/>
            </w:r>
          </w:hyperlink>
        </w:p>
        <w:p w:rsidR="00F64B90" w:rsidRDefault="00AE3BBE">
          <w:pPr>
            <w:pStyle w:val="20"/>
            <w:tabs>
              <w:tab w:val="right" w:leader="dot" w:pos="9060"/>
            </w:tabs>
            <w:rPr>
              <w:rFonts w:asciiTheme="minorHAnsi" w:eastAsiaTheme="minorEastAsia" w:hAnsiTheme="minorHAnsi"/>
              <w:noProof/>
              <w:lang w:eastAsia="el-GR"/>
            </w:rPr>
          </w:pPr>
          <w:hyperlink w:anchor="_Toc509759026" w:history="1">
            <w:r w:rsidR="00F64B90" w:rsidRPr="009F64F2">
              <w:rPr>
                <w:rStyle w:val="-"/>
                <w:noProof/>
                <w:lang w:val="en-US"/>
              </w:rPr>
              <w:t>Etymology</w:t>
            </w:r>
            <w:r w:rsidR="00F64B90">
              <w:rPr>
                <w:noProof/>
                <w:webHidden/>
              </w:rPr>
              <w:tab/>
            </w:r>
            <w:r>
              <w:rPr>
                <w:noProof/>
                <w:webHidden/>
              </w:rPr>
              <w:fldChar w:fldCharType="begin"/>
            </w:r>
            <w:r w:rsidR="00F64B90">
              <w:rPr>
                <w:noProof/>
                <w:webHidden/>
              </w:rPr>
              <w:instrText xml:space="preserve"> PAGEREF _Toc509759026 \h </w:instrText>
            </w:r>
            <w:r>
              <w:rPr>
                <w:noProof/>
                <w:webHidden/>
              </w:rPr>
            </w:r>
            <w:r>
              <w:rPr>
                <w:noProof/>
                <w:webHidden/>
              </w:rPr>
              <w:fldChar w:fldCharType="separate"/>
            </w:r>
            <w:r w:rsidR="00F64B90">
              <w:rPr>
                <w:noProof/>
                <w:webHidden/>
              </w:rPr>
              <w:t>3</w:t>
            </w:r>
            <w:r>
              <w:rPr>
                <w:noProof/>
                <w:webHidden/>
              </w:rPr>
              <w:fldChar w:fldCharType="end"/>
            </w:r>
          </w:hyperlink>
        </w:p>
        <w:p w:rsidR="00F64B90" w:rsidRDefault="00AE3BBE">
          <w:pPr>
            <w:pStyle w:val="10"/>
            <w:tabs>
              <w:tab w:val="right" w:leader="dot" w:pos="9060"/>
            </w:tabs>
            <w:rPr>
              <w:rFonts w:asciiTheme="minorHAnsi" w:eastAsiaTheme="minorEastAsia" w:hAnsiTheme="minorHAnsi"/>
              <w:noProof/>
              <w:lang w:eastAsia="el-GR"/>
            </w:rPr>
          </w:pPr>
          <w:hyperlink w:anchor="_Toc509759027" w:history="1">
            <w:r w:rsidR="00F64B90" w:rsidRPr="009F64F2">
              <w:rPr>
                <w:rStyle w:val="-"/>
                <w:noProof/>
                <w:lang w:val="en-US"/>
              </w:rPr>
              <w:t>Human ecology</w:t>
            </w:r>
            <w:r w:rsidR="00F64B90">
              <w:rPr>
                <w:noProof/>
                <w:webHidden/>
              </w:rPr>
              <w:tab/>
            </w:r>
            <w:r>
              <w:rPr>
                <w:noProof/>
                <w:webHidden/>
              </w:rPr>
              <w:fldChar w:fldCharType="begin"/>
            </w:r>
            <w:r w:rsidR="00F64B90">
              <w:rPr>
                <w:noProof/>
                <w:webHidden/>
              </w:rPr>
              <w:instrText xml:space="preserve"> PAGEREF _Toc509759027 \h </w:instrText>
            </w:r>
            <w:r>
              <w:rPr>
                <w:noProof/>
                <w:webHidden/>
              </w:rPr>
            </w:r>
            <w:r>
              <w:rPr>
                <w:noProof/>
                <w:webHidden/>
              </w:rPr>
              <w:fldChar w:fldCharType="separate"/>
            </w:r>
            <w:r w:rsidR="00F64B90">
              <w:rPr>
                <w:noProof/>
                <w:webHidden/>
              </w:rPr>
              <w:t>3</w:t>
            </w:r>
            <w:r>
              <w:rPr>
                <w:noProof/>
                <w:webHidden/>
              </w:rPr>
              <w:fldChar w:fldCharType="end"/>
            </w:r>
          </w:hyperlink>
        </w:p>
        <w:p w:rsidR="00F64B90" w:rsidRDefault="00AE3BBE">
          <w:pPr>
            <w:pStyle w:val="20"/>
            <w:tabs>
              <w:tab w:val="right" w:leader="dot" w:pos="9060"/>
            </w:tabs>
            <w:rPr>
              <w:rFonts w:asciiTheme="minorHAnsi" w:eastAsiaTheme="minorEastAsia" w:hAnsiTheme="minorHAnsi"/>
              <w:noProof/>
              <w:lang w:eastAsia="el-GR"/>
            </w:rPr>
          </w:pPr>
          <w:hyperlink w:anchor="_Toc509759028" w:history="1">
            <w:r w:rsidR="00F64B90" w:rsidRPr="009F64F2">
              <w:rPr>
                <w:rStyle w:val="-"/>
                <w:noProof/>
                <w:lang w:val="en-US"/>
              </w:rPr>
              <w:t>Etymology</w:t>
            </w:r>
            <w:r w:rsidR="00F64B90">
              <w:rPr>
                <w:noProof/>
                <w:webHidden/>
              </w:rPr>
              <w:tab/>
            </w:r>
            <w:r>
              <w:rPr>
                <w:noProof/>
                <w:webHidden/>
              </w:rPr>
              <w:fldChar w:fldCharType="begin"/>
            </w:r>
            <w:r w:rsidR="00F64B90">
              <w:rPr>
                <w:noProof/>
                <w:webHidden/>
              </w:rPr>
              <w:instrText xml:space="preserve"> PAGEREF _Toc509759028 \h </w:instrText>
            </w:r>
            <w:r>
              <w:rPr>
                <w:noProof/>
                <w:webHidden/>
              </w:rPr>
            </w:r>
            <w:r>
              <w:rPr>
                <w:noProof/>
                <w:webHidden/>
              </w:rPr>
              <w:fldChar w:fldCharType="separate"/>
            </w:r>
            <w:r w:rsidR="00F64B90">
              <w:rPr>
                <w:noProof/>
                <w:webHidden/>
              </w:rPr>
              <w:t>3</w:t>
            </w:r>
            <w:r>
              <w:rPr>
                <w:noProof/>
                <w:webHidden/>
              </w:rPr>
              <w:fldChar w:fldCharType="end"/>
            </w:r>
          </w:hyperlink>
        </w:p>
        <w:p w:rsidR="00F64B90" w:rsidRDefault="00AE3BBE">
          <w:pPr>
            <w:pStyle w:val="10"/>
            <w:tabs>
              <w:tab w:val="right" w:leader="dot" w:pos="9060"/>
            </w:tabs>
            <w:rPr>
              <w:rFonts w:asciiTheme="minorHAnsi" w:eastAsiaTheme="minorEastAsia" w:hAnsiTheme="minorHAnsi"/>
              <w:noProof/>
              <w:lang w:eastAsia="el-GR"/>
            </w:rPr>
          </w:pPr>
          <w:hyperlink w:anchor="_Toc509759029" w:history="1">
            <w:r w:rsidR="00F64B90" w:rsidRPr="009F64F2">
              <w:rPr>
                <w:rStyle w:val="-"/>
                <w:noProof/>
                <w:lang w:val="en-US"/>
              </w:rPr>
              <w:t>Urban ecology</w:t>
            </w:r>
            <w:r w:rsidR="00F64B90">
              <w:rPr>
                <w:noProof/>
                <w:webHidden/>
              </w:rPr>
              <w:tab/>
            </w:r>
            <w:r>
              <w:rPr>
                <w:noProof/>
                <w:webHidden/>
              </w:rPr>
              <w:fldChar w:fldCharType="begin"/>
            </w:r>
            <w:r w:rsidR="00F64B90">
              <w:rPr>
                <w:noProof/>
                <w:webHidden/>
              </w:rPr>
              <w:instrText xml:space="preserve"> PAGEREF _Toc509759029 \h </w:instrText>
            </w:r>
            <w:r>
              <w:rPr>
                <w:noProof/>
                <w:webHidden/>
              </w:rPr>
            </w:r>
            <w:r>
              <w:rPr>
                <w:noProof/>
                <w:webHidden/>
              </w:rPr>
              <w:fldChar w:fldCharType="separate"/>
            </w:r>
            <w:r w:rsidR="00F64B90">
              <w:rPr>
                <w:noProof/>
                <w:webHidden/>
              </w:rPr>
              <w:t>4</w:t>
            </w:r>
            <w:r>
              <w:rPr>
                <w:noProof/>
                <w:webHidden/>
              </w:rPr>
              <w:fldChar w:fldCharType="end"/>
            </w:r>
          </w:hyperlink>
        </w:p>
        <w:p w:rsidR="00F64B90" w:rsidRDefault="00AE3BBE">
          <w:pPr>
            <w:pStyle w:val="10"/>
            <w:tabs>
              <w:tab w:val="right" w:leader="dot" w:pos="9060"/>
            </w:tabs>
            <w:rPr>
              <w:rFonts w:asciiTheme="minorHAnsi" w:eastAsiaTheme="minorEastAsia" w:hAnsiTheme="minorHAnsi"/>
              <w:noProof/>
              <w:lang w:eastAsia="el-GR"/>
            </w:rPr>
          </w:pPr>
          <w:hyperlink w:anchor="_Toc509759030" w:history="1">
            <w:r w:rsidR="00F64B90" w:rsidRPr="009F64F2">
              <w:rPr>
                <w:rStyle w:val="-"/>
                <w:noProof/>
                <w:lang w:val="en-US"/>
              </w:rPr>
              <w:t>Industrial ecology</w:t>
            </w:r>
            <w:r w:rsidR="00F64B90">
              <w:rPr>
                <w:noProof/>
                <w:webHidden/>
              </w:rPr>
              <w:tab/>
            </w:r>
            <w:r>
              <w:rPr>
                <w:noProof/>
                <w:webHidden/>
              </w:rPr>
              <w:fldChar w:fldCharType="begin"/>
            </w:r>
            <w:r w:rsidR="00F64B90">
              <w:rPr>
                <w:noProof/>
                <w:webHidden/>
              </w:rPr>
              <w:instrText xml:space="preserve"> PAGEREF _Toc509759030 \h </w:instrText>
            </w:r>
            <w:r>
              <w:rPr>
                <w:noProof/>
                <w:webHidden/>
              </w:rPr>
            </w:r>
            <w:r>
              <w:rPr>
                <w:noProof/>
                <w:webHidden/>
              </w:rPr>
              <w:fldChar w:fldCharType="separate"/>
            </w:r>
            <w:r w:rsidR="00F64B90">
              <w:rPr>
                <w:noProof/>
                <w:webHidden/>
              </w:rPr>
              <w:t>5</w:t>
            </w:r>
            <w:r>
              <w:rPr>
                <w:noProof/>
                <w:webHidden/>
              </w:rPr>
              <w:fldChar w:fldCharType="end"/>
            </w:r>
          </w:hyperlink>
        </w:p>
        <w:p w:rsidR="00F64B90" w:rsidRDefault="00AE3BBE">
          <w:pPr>
            <w:pStyle w:val="10"/>
            <w:tabs>
              <w:tab w:val="right" w:leader="dot" w:pos="9060"/>
            </w:tabs>
            <w:rPr>
              <w:rFonts w:asciiTheme="minorHAnsi" w:eastAsiaTheme="minorEastAsia" w:hAnsiTheme="minorHAnsi"/>
              <w:noProof/>
              <w:lang w:eastAsia="el-GR"/>
            </w:rPr>
          </w:pPr>
          <w:hyperlink w:anchor="_Toc509759031" w:history="1">
            <w:r w:rsidR="00F64B90" w:rsidRPr="009F64F2">
              <w:rPr>
                <w:rStyle w:val="-"/>
                <w:noProof/>
              </w:rPr>
              <w:t>Η οικογένεια μου</w:t>
            </w:r>
            <w:r w:rsidR="00F64B90">
              <w:rPr>
                <w:noProof/>
                <w:webHidden/>
              </w:rPr>
              <w:tab/>
            </w:r>
            <w:r>
              <w:rPr>
                <w:noProof/>
                <w:webHidden/>
              </w:rPr>
              <w:fldChar w:fldCharType="begin"/>
            </w:r>
            <w:r w:rsidR="00F64B90">
              <w:rPr>
                <w:noProof/>
                <w:webHidden/>
              </w:rPr>
              <w:instrText xml:space="preserve"> PAGEREF _Toc509759031 \h </w:instrText>
            </w:r>
            <w:r>
              <w:rPr>
                <w:noProof/>
                <w:webHidden/>
              </w:rPr>
            </w:r>
            <w:r>
              <w:rPr>
                <w:noProof/>
                <w:webHidden/>
              </w:rPr>
              <w:fldChar w:fldCharType="separate"/>
            </w:r>
            <w:r w:rsidR="00F64B90">
              <w:rPr>
                <w:noProof/>
                <w:webHidden/>
              </w:rPr>
              <w:t>6</w:t>
            </w:r>
            <w:r>
              <w:rPr>
                <w:noProof/>
                <w:webHidden/>
              </w:rPr>
              <w:fldChar w:fldCharType="end"/>
            </w:r>
          </w:hyperlink>
        </w:p>
        <w:p w:rsidR="00F64B90" w:rsidRDefault="00AE3BBE">
          <w:r>
            <w:fldChar w:fldCharType="end"/>
          </w:r>
        </w:p>
      </w:sdtContent>
    </w:sdt>
    <w:p w:rsidR="00F64B90" w:rsidRDefault="00F64B90">
      <w:r>
        <w:br w:type="page"/>
      </w:r>
    </w:p>
    <w:p w:rsidR="00F64B90" w:rsidRPr="00F64B90" w:rsidRDefault="00F64B90" w:rsidP="00F64B90"/>
    <w:p w:rsidR="007C216F" w:rsidRPr="008F66AD" w:rsidRDefault="00747FC6" w:rsidP="00DC6EBC">
      <w:pPr>
        <w:pStyle w:val="1"/>
        <w:spacing w:before="380"/>
        <w:rPr>
          <w:lang w:val="en-US"/>
        </w:rPr>
      </w:pPr>
      <w:bookmarkStart w:id="0" w:name="_Toc509759023"/>
      <w:r w:rsidRPr="00511BFD">
        <w:rPr>
          <w:lang w:val="en-US"/>
        </w:rPr>
        <w:t>Cultural</w:t>
      </w:r>
      <w:r w:rsidRPr="008F66AD">
        <w:rPr>
          <w:lang w:val="en-US"/>
        </w:rPr>
        <w:t xml:space="preserve"> </w:t>
      </w:r>
      <w:r w:rsidRPr="00511BFD">
        <w:rPr>
          <w:lang w:val="en-US"/>
        </w:rPr>
        <w:t>ecology</w:t>
      </w:r>
      <w:bookmarkEnd w:id="0"/>
    </w:p>
    <w:p w:rsidR="00511BFD" w:rsidRDefault="00392ECF" w:rsidP="00C7035F">
      <w:pPr>
        <w:rPr>
          <w:lang w:val="en-US"/>
        </w:rPr>
      </w:pPr>
      <w:r w:rsidRPr="008F66AD">
        <w:rPr>
          <w:lang w:val="en-US"/>
        </w:rPr>
        <w:tab/>
      </w:r>
      <w:r w:rsidR="007C216F" w:rsidRPr="00511BFD">
        <w:rPr>
          <w:lang w:val="en-US"/>
        </w:rPr>
        <w:t>Cultural ecology</w:t>
      </w:r>
      <w:r w:rsidR="007C216F" w:rsidRPr="007C216F">
        <w:rPr>
          <w:lang w:val="en-US"/>
        </w:rPr>
        <w:t xml:space="preserve"> is the study of human adaptations to social and </w:t>
      </w:r>
      <w:del w:id="1" w:author="Δήμητρα Χαραλαμπίδου" w:date="2018-03-25T16:41:00Z">
        <w:r w:rsidR="007C216F" w:rsidRPr="007C216F" w:rsidDel="008F66AD">
          <w:rPr>
            <w:lang w:val="en-US"/>
          </w:rPr>
          <w:delText xml:space="preserve">physical </w:delText>
        </w:r>
      </w:del>
      <w:ins w:id="2" w:author="Δήμητρα Χαραλαμπίδου" w:date="2018-03-25T16:41:00Z">
        <w:r w:rsidR="008F66AD">
          <w:rPr>
            <w:lang w:val="en-US"/>
          </w:rPr>
          <w:t>natural</w:t>
        </w:r>
        <w:r w:rsidR="008F66AD" w:rsidRPr="007C216F">
          <w:rPr>
            <w:lang w:val="en-US"/>
          </w:rPr>
          <w:t xml:space="preserve"> </w:t>
        </w:r>
      </w:ins>
      <w:r w:rsidR="007C216F" w:rsidRPr="007C216F">
        <w:rPr>
          <w:lang w:val="en-US"/>
        </w:rPr>
        <w:t xml:space="preserve">environments. Human adaptation refers to both biological and cultural processes that enable a population to survive and reproduce within a given or changing environment.[1] This may be carried out </w:t>
      </w:r>
      <w:del w:id="3" w:author="Δήμητρα Χαραλαμπίδου" w:date="2018-03-25T16:44:00Z">
        <w:r w:rsidR="007C216F" w:rsidRPr="007C216F" w:rsidDel="008F66AD">
          <w:rPr>
            <w:lang w:val="en-US"/>
          </w:rPr>
          <w:delText xml:space="preserve">diachronically </w:delText>
        </w:r>
      </w:del>
      <w:ins w:id="4" w:author="Δήμητρα Χαραλαμπίδου" w:date="2018-03-25T16:44:00Z">
        <w:r w:rsidR="008F66AD">
          <w:rPr>
            <w:lang w:val="en-US"/>
          </w:rPr>
          <w:t>historically</w:t>
        </w:r>
        <w:r w:rsidR="008F66AD" w:rsidRPr="007C216F">
          <w:rPr>
            <w:lang w:val="en-US"/>
          </w:rPr>
          <w:t xml:space="preserve"> </w:t>
        </w:r>
      </w:ins>
      <w:r w:rsidR="007C216F" w:rsidRPr="007C216F">
        <w:rPr>
          <w:lang w:val="en-US"/>
        </w:rPr>
        <w:t xml:space="preserve">(examining entities that existed in different epochs), or synchronically (examining a present system and its components). The </w:t>
      </w:r>
      <w:del w:id="5" w:author="Δήμητρα Χαραλαμπίδου" w:date="2018-03-25T16:42:00Z">
        <w:r w:rsidR="007C216F" w:rsidRPr="007C216F" w:rsidDel="008F66AD">
          <w:rPr>
            <w:lang w:val="en-US"/>
          </w:rPr>
          <w:delText xml:space="preserve">central </w:delText>
        </w:r>
      </w:del>
      <w:proofErr w:type="gramStart"/>
      <w:ins w:id="6" w:author="Δήμητρα Χαραλαμπίδου" w:date="2018-03-25T16:42:00Z">
        <w:r w:rsidR="008F66AD">
          <w:rPr>
            <w:lang w:val="en-US"/>
          </w:rPr>
          <w:t xml:space="preserve">main </w:t>
        </w:r>
        <w:r w:rsidR="008F66AD" w:rsidRPr="007C216F">
          <w:rPr>
            <w:lang w:val="en-US"/>
          </w:rPr>
          <w:t xml:space="preserve"> </w:t>
        </w:r>
      </w:ins>
      <w:r w:rsidR="007C216F" w:rsidRPr="007C216F">
        <w:rPr>
          <w:lang w:val="en-US"/>
        </w:rPr>
        <w:t>argument</w:t>
      </w:r>
      <w:proofErr w:type="gramEnd"/>
      <w:r w:rsidR="007C216F" w:rsidRPr="007C216F">
        <w:rPr>
          <w:lang w:val="en-US"/>
        </w:rPr>
        <w:t xml:space="preserve"> is that the natural environment, in small scale or subsistence societies dependent in part upon it, is a </w:t>
      </w:r>
      <w:del w:id="7" w:author="Δήμητρα Χαραλαμπίδου" w:date="2018-03-25T16:42:00Z">
        <w:r w:rsidR="007C216F" w:rsidRPr="007C216F" w:rsidDel="008F66AD">
          <w:rPr>
            <w:lang w:val="en-US"/>
          </w:rPr>
          <w:delText xml:space="preserve">major </w:delText>
        </w:r>
      </w:del>
      <w:ins w:id="8" w:author="Δήμητρα Χαραλαμπίδου" w:date="2018-03-25T16:42:00Z">
        <w:r w:rsidR="008F66AD">
          <w:rPr>
            <w:lang w:val="en-US"/>
          </w:rPr>
          <w:t>basic</w:t>
        </w:r>
        <w:r w:rsidR="008F66AD" w:rsidRPr="007C216F">
          <w:rPr>
            <w:lang w:val="en-US"/>
          </w:rPr>
          <w:t xml:space="preserve"> </w:t>
        </w:r>
      </w:ins>
      <w:r w:rsidR="007C216F" w:rsidRPr="007C216F">
        <w:rPr>
          <w:lang w:val="en-US"/>
        </w:rPr>
        <w:t>contributor to social organization and other human institutions. In the academic realm, when combined with study of political economy, the study of economies as polities, it becomes political ecology, another academic subfield. It also helps interrogate historical events like the Easter Island Syndrome.</w:t>
      </w:r>
      <w:r w:rsidR="00A55C83" w:rsidRPr="00A55C83">
        <w:rPr>
          <w:lang w:val="en-US"/>
        </w:rPr>
        <w:t xml:space="preserve"> </w:t>
      </w:r>
      <w:proofErr w:type="gramStart"/>
      <w:r w:rsidR="00A55C83" w:rsidRPr="007C216F">
        <w:rPr>
          <w:lang w:val="en-US"/>
        </w:rPr>
        <w:t>processes</w:t>
      </w:r>
      <w:proofErr w:type="gramEnd"/>
      <w:r w:rsidR="00A55C83" w:rsidRPr="007C216F">
        <w:rPr>
          <w:lang w:val="en-US"/>
        </w:rPr>
        <w:t xml:space="preserve"> that enable a population to survive and reproduce within a given or changing environment.[1] This may be carried out diachronically (examining entities that existed in different epochs), or synchronically (examining a present system and its components).</w:t>
      </w:r>
    </w:p>
    <w:p w:rsidR="00A55C83" w:rsidRDefault="00511BFD" w:rsidP="00A55C83">
      <w:pPr>
        <w:rPr>
          <w:lang w:val="en-US"/>
        </w:rPr>
        <w:sectPr w:rsidR="00A55C83" w:rsidSect="00FB5D14">
          <w:headerReference w:type="default" r:id="rId9"/>
          <w:footerReference w:type="default" r:id="rId10"/>
          <w:headerReference w:type="first" r:id="rId11"/>
          <w:footerReference w:type="first" r:id="rId12"/>
          <w:pgSz w:w="11906" w:h="16838"/>
          <w:pgMar w:top="1418" w:right="1418" w:bottom="1418" w:left="1418" w:header="709" w:footer="709" w:gutter="0"/>
          <w:cols w:space="708"/>
          <w:titlePg/>
          <w:docGrid w:linePitch="360"/>
        </w:sectPr>
      </w:pPr>
      <w:r>
        <w:rPr>
          <w:lang w:val="en-US"/>
        </w:rPr>
        <w:t xml:space="preserve"> </w:t>
      </w:r>
      <w:bookmarkStart w:id="9" w:name="_Toc509759024"/>
      <w:r w:rsidRPr="00511BFD">
        <w:rPr>
          <w:rStyle w:val="2Char"/>
          <w:rFonts w:eastAsiaTheme="minorHAnsi"/>
          <w:lang w:val="en-US"/>
        </w:rPr>
        <w:t xml:space="preserve">As </w:t>
      </w:r>
      <w:proofErr w:type="spellStart"/>
      <w:r w:rsidRPr="00511BFD">
        <w:rPr>
          <w:rStyle w:val="2Char"/>
          <w:rFonts w:eastAsiaTheme="minorHAnsi"/>
          <w:lang w:val="en-US"/>
        </w:rPr>
        <w:t>transdisciplinary</w:t>
      </w:r>
      <w:proofErr w:type="spellEnd"/>
      <w:r w:rsidRPr="00511BFD">
        <w:rPr>
          <w:rStyle w:val="2Char"/>
          <w:rFonts w:eastAsiaTheme="minorHAnsi"/>
          <w:lang w:val="en-US"/>
        </w:rPr>
        <w:t xml:space="preserve"> project</w:t>
      </w:r>
      <w:bookmarkEnd w:id="9"/>
      <w:r w:rsidR="007C216F" w:rsidRPr="007C216F">
        <w:rPr>
          <w:lang w:val="en-US"/>
        </w:rPr>
        <w:t xml:space="preserve"> One 2000s-era conception of cultural ecology is as a general theory that regards ecology as a paradigm not only for the natural and human sciences, but for cultural studies as well. In his Die </w:t>
      </w:r>
      <w:proofErr w:type="spellStart"/>
      <w:r w:rsidR="007C216F" w:rsidRPr="007C216F">
        <w:rPr>
          <w:lang w:val="en-US"/>
        </w:rPr>
        <w:t>Ökologie</w:t>
      </w:r>
      <w:proofErr w:type="spellEnd"/>
      <w:r w:rsidR="007C216F" w:rsidRPr="007C216F">
        <w:rPr>
          <w:lang w:val="en-US"/>
        </w:rPr>
        <w:t xml:space="preserve"> des </w:t>
      </w:r>
      <w:proofErr w:type="spellStart"/>
      <w:r w:rsidR="007C216F" w:rsidRPr="007C216F">
        <w:rPr>
          <w:lang w:val="en-US"/>
        </w:rPr>
        <w:t>Wissens</w:t>
      </w:r>
      <w:proofErr w:type="spellEnd"/>
      <w:r w:rsidR="007C216F" w:rsidRPr="007C216F">
        <w:rPr>
          <w:lang w:val="en-US"/>
        </w:rPr>
        <w:t xml:space="preserve"> (The Ecology of Knowledge), Peter Finke explains that this theory brings together the various cultures of knowledge that have evolved in history, and that have been separated into more and more specialized disciplines and </w:t>
      </w:r>
      <w:proofErr w:type="spellStart"/>
      <w:r w:rsidR="007C216F" w:rsidRPr="007C216F">
        <w:rPr>
          <w:lang w:val="en-US"/>
        </w:rPr>
        <w:t>subdisciplines</w:t>
      </w:r>
      <w:proofErr w:type="spellEnd"/>
      <w:r w:rsidR="007C216F" w:rsidRPr="007C216F">
        <w:rPr>
          <w:lang w:val="en-US"/>
        </w:rPr>
        <w:t xml:space="preserve"> in the evolution of modern science (Finke 2005). In this view, cultural ecology considers the sphere of human culture not as separate from but as interdependent with and transfused by ecological processes and natural energy cycles. At the same time, it recognizes the relative independence and self-reflexive dynamics of cultural processes. </w:t>
      </w:r>
      <w:r w:rsidR="00A55C83" w:rsidRPr="007C216F">
        <w:rPr>
          <w:lang w:val="en-US"/>
        </w:rPr>
        <w:t>This may be carried out diachronically (examining entities that existed in different epochs), or synchronically (examining a present system and its components).</w:t>
      </w:r>
      <w:r w:rsidR="007C216F" w:rsidRPr="007C216F">
        <w:rPr>
          <w:lang w:val="en-US"/>
        </w:rPr>
        <w:t xml:space="preserve">As the dependency of culture on nature, and the ineradicable presence of nature in culture, are gaining interdisciplinary attention, the difference between cultural evolution and natural evolution is increasingly acknowledged by cultural ecologists. Rather than genetic laws, information and communication have become major driving forces of cultural </w:t>
      </w:r>
      <w:proofErr w:type="spellStart"/>
      <w:r w:rsidR="007C216F" w:rsidRPr="007C216F">
        <w:rPr>
          <w:lang w:val="en-US"/>
        </w:rPr>
        <w:t>evolution</w:t>
      </w:r>
      <w:proofErr w:type="spellEnd"/>
      <w:r w:rsidR="007C216F" w:rsidRPr="007C216F">
        <w:rPr>
          <w:lang w:val="en-US"/>
        </w:rPr>
        <w:t xml:space="preserve"> (see Finke 2005, 2006). Thus, causal deterministic laws do not apply to culture in a strict sense, but there are nevertheless productive analogies that can be drawn between ecological and cultural </w:t>
      </w:r>
      <w:proofErr w:type="spellStart"/>
      <w:r w:rsidR="007C216F" w:rsidRPr="007C216F">
        <w:rPr>
          <w:lang w:val="en-US"/>
        </w:rPr>
        <w:t>processes.Gregory</w:t>
      </w:r>
      <w:proofErr w:type="spellEnd"/>
      <w:proofErr w:type="gramStart"/>
      <w:r w:rsidR="00A55C83" w:rsidRPr="007C216F">
        <w:rPr>
          <w:lang w:val="en-US"/>
        </w:rPr>
        <w:t>,</w:t>
      </w:r>
      <w:r w:rsidR="00A55C83">
        <w:rPr>
          <w:lang w:val="en-US"/>
        </w:rPr>
        <w:t xml:space="preserve"> </w:t>
      </w:r>
      <w:r w:rsidR="00A55C83" w:rsidRPr="007C216F">
        <w:rPr>
          <w:lang w:val="en-US"/>
        </w:rPr>
        <w:t xml:space="preserve"> it</w:t>
      </w:r>
      <w:proofErr w:type="gramEnd"/>
      <w:r w:rsidR="00A55C83" w:rsidRPr="007C216F">
        <w:rPr>
          <w:lang w:val="en-US"/>
        </w:rPr>
        <w:t xml:space="preserve"> recognizes the relative independence and self-reflexive dynamics of cultural processes.</w:t>
      </w:r>
      <w:r w:rsidR="007C216F" w:rsidRPr="007C216F">
        <w:rPr>
          <w:lang w:val="en-US"/>
        </w:rPr>
        <w:t xml:space="preserve"> Bateson was the first to draw such analogies in his project of an Ecology of Mind (Bateson 1973), which was based on general principles of complex dynamic life processes, e.g. the concept of feedback loops, which he saw as operating both between the mind and the world and within the mind itself. Bateson thinks of the mind neither as an autonomous metaphysical force nor as a mere neurological function of the brain, but as a "</w:t>
      </w:r>
      <w:proofErr w:type="spellStart"/>
      <w:r w:rsidR="007C216F" w:rsidRPr="007C216F">
        <w:rPr>
          <w:lang w:val="en-US"/>
        </w:rPr>
        <w:t>dehierarchized</w:t>
      </w:r>
      <w:proofErr w:type="spellEnd"/>
      <w:r w:rsidR="007C216F" w:rsidRPr="007C216F">
        <w:rPr>
          <w:lang w:val="en-US"/>
        </w:rPr>
        <w:t xml:space="preserve"> concept of a mutual dependency between the (human) organism and its (natural) environment, subject and object, culture and nature", and thus as "a synonym for a cybernetic system of information circuits that are relevant for the survival of the species." (</w:t>
      </w:r>
      <w:proofErr w:type="spellStart"/>
      <w:r w:rsidR="007C216F" w:rsidRPr="007C216F">
        <w:rPr>
          <w:lang w:val="en-US"/>
        </w:rPr>
        <w:t>Gersdorf</w:t>
      </w:r>
      <w:proofErr w:type="spellEnd"/>
      <w:r w:rsidR="007C216F" w:rsidRPr="007C216F">
        <w:rPr>
          <w:lang w:val="en-US"/>
        </w:rPr>
        <w:t>/ Mayer 2005: 9).</w:t>
      </w:r>
      <w:r w:rsidR="00B24536">
        <w:rPr>
          <w:lang w:val="en-US"/>
        </w:rPr>
        <w:t xml:space="preserve"> </w:t>
      </w:r>
      <w:r w:rsidR="007C216F" w:rsidRPr="007C216F">
        <w:rPr>
          <w:lang w:val="en-US"/>
        </w:rPr>
        <w:t>Finke fuses these ideas with concepts from systems theory. He describes the various sections and subsystems of society as 'cultural ecosystems' with their own processes of production, consumption, and reduction of energy (physical as well as psychic energy). This also applies to the cultural ecosystems of art and of literature, which follow their own internal forces of selection and self-renewal, but also have an important function within the cultural system as a whole (see next section).</w:t>
      </w:r>
      <w:r w:rsidR="00A55C83" w:rsidRPr="00A55C83">
        <w:rPr>
          <w:lang w:val="en-US"/>
        </w:rPr>
        <w:t xml:space="preserve"> </w:t>
      </w:r>
      <w:r w:rsidR="00A55C83" w:rsidRPr="007C216F">
        <w:rPr>
          <w:lang w:val="en-US"/>
        </w:rPr>
        <w:t>.</w:t>
      </w:r>
    </w:p>
    <w:p w:rsidR="00747FC6" w:rsidRPr="00FB5D14" w:rsidRDefault="00747FC6" w:rsidP="00FB5D14">
      <w:pPr>
        <w:rPr>
          <w:rFonts w:ascii="Arial" w:eastAsiaTheme="majorEastAsia" w:hAnsi="Arial" w:cstheme="majorBidi"/>
          <w:b/>
          <w:bCs/>
          <w:color w:val="FF0000"/>
          <w:sz w:val="28"/>
          <w:szCs w:val="28"/>
          <w:lang w:val="en-US"/>
        </w:rPr>
      </w:pPr>
      <w:bookmarkStart w:id="10" w:name="_Toc509759025"/>
      <w:r w:rsidRPr="00942187">
        <w:rPr>
          <w:rStyle w:val="1Char"/>
          <w:lang w:val="en-US"/>
        </w:rPr>
        <w:lastRenderedPageBreak/>
        <w:t>Political ecology</w:t>
      </w:r>
      <w:bookmarkEnd w:id="10"/>
      <w:r w:rsidRPr="007C216F">
        <w:rPr>
          <w:lang w:val="en-US"/>
        </w:rPr>
        <w:t xml:space="preserve"> </w:t>
      </w:r>
    </w:p>
    <w:p w:rsidR="00942187" w:rsidRDefault="007C216F" w:rsidP="009237DE">
      <w:pPr>
        <w:ind w:firstLine="709"/>
        <w:rPr>
          <w:lang w:val="en-US"/>
        </w:rPr>
      </w:pPr>
      <w:r w:rsidRPr="007C216F">
        <w:rPr>
          <w:lang w:val="en-US"/>
        </w:rPr>
        <w:t>Political ecology is the study of the relationships between political, economic and social factors with environmental issues and changes. Political ecology differs from apolitical ecological studies by politicizing environmental issues and phenomena.</w:t>
      </w:r>
    </w:p>
    <w:p w:rsidR="00FB5D14" w:rsidRDefault="00942187" w:rsidP="007C216F">
      <w:pPr>
        <w:rPr>
          <w:lang w:val="en-US"/>
        </w:rPr>
        <w:sectPr w:rsidR="00FB5D14" w:rsidSect="00FB5D14">
          <w:headerReference w:type="default" r:id="rId13"/>
          <w:footerReference w:type="default" r:id="rId14"/>
          <w:headerReference w:type="first" r:id="rId15"/>
          <w:footerReference w:type="first" r:id="rId16"/>
          <w:pgSz w:w="11906" w:h="16838"/>
          <w:pgMar w:top="1418" w:right="1418" w:bottom="1418" w:left="1418" w:header="709" w:footer="709" w:gutter="0"/>
          <w:cols w:space="708"/>
          <w:titlePg/>
          <w:docGrid w:linePitch="360"/>
        </w:sectPr>
      </w:pPr>
      <w:bookmarkStart w:id="11" w:name="_Toc509759026"/>
      <w:proofErr w:type="gramStart"/>
      <w:r w:rsidRPr="00AF2934">
        <w:rPr>
          <w:rStyle w:val="2Char"/>
          <w:rFonts w:eastAsiaTheme="minorHAnsi"/>
          <w:lang w:val="en-US"/>
        </w:rPr>
        <w:t>Etymology</w:t>
      </w:r>
      <w:bookmarkEnd w:id="11"/>
      <w:r>
        <w:rPr>
          <w:lang w:val="en-US"/>
        </w:rPr>
        <w:t xml:space="preserve">  </w:t>
      </w:r>
      <w:r w:rsidR="007C216F" w:rsidRPr="007C216F">
        <w:rPr>
          <w:lang w:val="en-US"/>
        </w:rPr>
        <w:t>Ecology</w:t>
      </w:r>
      <w:proofErr w:type="gramEnd"/>
      <w:r w:rsidR="007C216F" w:rsidRPr="007C216F">
        <w:rPr>
          <w:lang w:val="en-US"/>
        </w:rPr>
        <w:t xml:space="preserve"> (from Greek: </w:t>
      </w:r>
      <w:proofErr w:type="spellStart"/>
      <w:r w:rsidR="007C216F" w:rsidRPr="007C216F">
        <w:rPr>
          <w:lang w:val="en-US"/>
        </w:rPr>
        <w:t>οἶκος</w:t>
      </w:r>
      <w:proofErr w:type="spellEnd"/>
      <w:r w:rsidR="007C216F" w:rsidRPr="007C216F">
        <w:rPr>
          <w:lang w:val="en-US"/>
        </w:rPr>
        <w:t>, "house", or "environment"; -</w:t>
      </w:r>
      <w:proofErr w:type="spellStart"/>
      <w:r w:rsidR="007C216F" w:rsidRPr="007C216F">
        <w:rPr>
          <w:lang w:val="en-US"/>
        </w:rPr>
        <w:t>λογία</w:t>
      </w:r>
      <w:proofErr w:type="spellEnd"/>
      <w:r w:rsidR="007C216F" w:rsidRPr="007C216F">
        <w:rPr>
          <w:lang w:val="en-US"/>
        </w:rPr>
        <w:t xml:space="preserve">, "study of")[A] is the branch of biology[1] which studies the interactions among organisms and their environment. Objects of study include interactions of organisms with each other and with </w:t>
      </w:r>
      <w:proofErr w:type="spellStart"/>
      <w:r w:rsidR="007C216F" w:rsidRPr="007C216F">
        <w:rPr>
          <w:lang w:val="en-US"/>
        </w:rPr>
        <w:t>abiotic</w:t>
      </w:r>
      <w:proofErr w:type="spellEnd"/>
      <w:r w:rsidR="007C216F" w:rsidRPr="007C216F">
        <w:rPr>
          <w:lang w:val="en-US"/>
        </w:rPr>
        <w:t xml:space="preserve"> components of their environment. Topics of interest include the biodiversity, distribution, biomass, and populations of organisms, as well as cooperation and competition within and between species. Ecosystems are dynamically interacting systems of organisms, the communities they make up, and the non-living components of their environment. Ecosystem processes, such as primary production, </w:t>
      </w:r>
      <w:proofErr w:type="spellStart"/>
      <w:r w:rsidR="007C216F" w:rsidRPr="007C216F">
        <w:rPr>
          <w:lang w:val="en-US"/>
        </w:rPr>
        <w:t>pedogenesis</w:t>
      </w:r>
      <w:proofErr w:type="spellEnd"/>
      <w:r w:rsidR="007C216F" w:rsidRPr="007C216F">
        <w:rPr>
          <w:lang w:val="en-US"/>
        </w:rPr>
        <w:t>, nutrient cycling, and niche construction, regulate the flux of energy and matter through an environment. These processes are sustained by organisms with specific life history traits. Biodiversity means the varieties of species, genes, and ecosystems, enhances certain ecosystem services. Ecology has practical applications in conservation biology, wetland management, natural resource management (</w:t>
      </w:r>
      <w:proofErr w:type="spellStart"/>
      <w:r w:rsidR="007C216F" w:rsidRPr="007C216F">
        <w:rPr>
          <w:lang w:val="en-US"/>
        </w:rPr>
        <w:t>agroecology</w:t>
      </w:r>
      <w:proofErr w:type="spellEnd"/>
      <w:r w:rsidR="007C216F" w:rsidRPr="007C216F">
        <w:rPr>
          <w:lang w:val="en-US"/>
        </w:rPr>
        <w:t xml:space="preserve">, agriculture, forestry, </w:t>
      </w:r>
      <w:proofErr w:type="spellStart"/>
      <w:r w:rsidR="007C216F" w:rsidRPr="007C216F">
        <w:rPr>
          <w:lang w:val="en-US"/>
        </w:rPr>
        <w:t>agroforestry</w:t>
      </w:r>
      <w:proofErr w:type="spellEnd"/>
      <w:r w:rsidR="007C216F" w:rsidRPr="007C216F">
        <w:rPr>
          <w:lang w:val="en-US"/>
        </w:rPr>
        <w:t xml:space="preserve">, </w:t>
      </w:r>
      <w:proofErr w:type="gramStart"/>
      <w:r w:rsidR="007C216F" w:rsidRPr="007C216F">
        <w:rPr>
          <w:lang w:val="en-US"/>
        </w:rPr>
        <w:t>fisheries</w:t>
      </w:r>
      <w:proofErr w:type="gramEnd"/>
      <w:r w:rsidR="007C216F" w:rsidRPr="007C216F">
        <w:rPr>
          <w:lang w:val="en-US"/>
        </w:rPr>
        <w:t xml:space="preserve">), city planning (urban ecology), community health, economics, basic and applied science, and human social interaction (human ecology). For example, the Circles of Sustainability approach treats ecology as more than the environment 'out there'. It is not treated as separate from humans. Organisms (including humans) and resources compose </w:t>
      </w:r>
      <w:proofErr w:type="spellStart"/>
      <w:r w:rsidR="007C216F" w:rsidRPr="007C216F">
        <w:rPr>
          <w:lang w:val="en-US"/>
        </w:rPr>
        <w:t>ecosystemswhich</w:t>
      </w:r>
      <w:proofErr w:type="spellEnd"/>
      <w:r w:rsidR="007C216F" w:rsidRPr="007C216F">
        <w:rPr>
          <w:lang w:val="en-US"/>
        </w:rPr>
        <w:t xml:space="preserve">, in </w:t>
      </w:r>
      <w:proofErr w:type="gramStart"/>
      <w:r w:rsidR="007C216F" w:rsidRPr="007C216F">
        <w:rPr>
          <w:lang w:val="en-US"/>
        </w:rPr>
        <w:t>turn,</w:t>
      </w:r>
      <w:proofErr w:type="gramEnd"/>
      <w:r w:rsidR="007C216F" w:rsidRPr="007C216F">
        <w:rPr>
          <w:lang w:val="en-US"/>
        </w:rPr>
        <w:t xml:space="preserve"> maintain biophysical feedback mechanisms that moderate processes acting on living (biotic) and non-living (</w:t>
      </w:r>
      <w:proofErr w:type="spellStart"/>
      <w:r w:rsidR="007C216F" w:rsidRPr="007C216F">
        <w:rPr>
          <w:lang w:val="en-US"/>
        </w:rPr>
        <w:t>abiotic</w:t>
      </w:r>
      <w:proofErr w:type="spellEnd"/>
      <w:r w:rsidR="007C216F" w:rsidRPr="007C216F">
        <w:rPr>
          <w:lang w:val="en-US"/>
        </w:rPr>
        <w:t>) components of the planet. Ecosystems sustain life-supporting functions and produce natural capital like biomass production (food, fuel, fiber, and medicine), the regulation of climate, global biogeochemical cycles, water filtration, soil formation, erosion control, flood protection, and many other natural features of scientific, historical, economic, or intrinsic value.</w:t>
      </w:r>
    </w:p>
    <w:p w:rsidR="007C216F" w:rsidRPr="007C216F" w:rsidRDefault="007C216F" w:rsidP="007C216F">
      <w:pPr>
        <w:rPr>
          <w:lang w:val="en-US"/>
        </w:rPr>
      </w:pPr>
    </w:p>
    <w:p w:rsidR="007C216F" w:rsidRPr="007C216F" w:rsidRDefault="00747FC6" w:rsidP="00DC6EBC">
      <w:pPr>
        <w:pStyle w:val="1"/>
        <w:keepNext w:val="0"/>
        <w:keepLines w:val="0"/>
        <w:spacing w:before="380" w:after="200" w:line="240" w:lineRule="auto"/>
        <w:jc w:val="both"/>
        <w:rPr>
          <w:lang w:val="en-US"/>
        </w:rPr>
      </w:pPr>
      <w:bookmarkStart w:id="12" w:name="_Toc509759027"/>
      <w:r w:rsidRPr="007C216F">
        <w:rPr>
          <w:lang w:val="en-US"/>
        </w:rPr>
        <w:t>Human ecology</w:t>
      </w:r>
      <w:bookmarkEnd w:id="12"/>
    </w:p>
    <w:p w:rsidR="00737625" w:rsidRDefault="007C216F" w:rsidP="009237DE">
      <w:pPr>
        <w:ind w:firstLine="709"/>
        <w:rPr>
          <w:lang w:val="en-US"/>
        </w:rPr>
      </w:pPr>
      <w:r w:rsidRPr="007C216F">
        <w:rPr>
          <w:lang w:val="en-US"/>
        </w:rPr>
        <w:t xml:space="preserve">Human ecology is an interdisciplinary and </w:t>
      </w:r>
      <w:proofErr w:type="spellStart"/>
      <w:r w:rsidRPr="007C216F">
        <w:rPr>
          <w:lang w:val="en-US"/>
        </w:rPr>
        <w:t>transdisciplinary</w:t>
      </w:r>
      <w:proofErr w:type="spellEnd"/>
      <w:r w:rsidRPr="007C216F">
        <w:rPr>
          <w:lang w:val="en-US"/>
        </w:rPr>
        <w:t xml:space="preserve"> study of the relationship between humans and their natural, social, and built environments. The philosophy and study of human ecology has a diffuse history with advancements in ecology, geography, sociology, psychology, anthropology, zoology, epidemiology, public health, and home economics, among others.</w:t>
      </w:r>
      <w:r w:rsidR="001C2CFD" w:rsidRPr="001C2CFD">
        <w:rPr>
          <w:lang w:val="en-US"/>
        </w:rPr>
        <w:t xml:space="preserve"> The roots of ecology as a broader discipline can be traced to the Greeks and a lengthy list of developments in natural history science. Ecology also has notably developed in other cultures. Traditional knowledge, as it is called, includes the human propensity for intuitive knowledge, intelligent relations, understanding, and for passing on information about the natural world and the human </w:t>
      </w:r>
      <w:proofErr w:type="gramStart"/>
      <w:r w:rsidR="001C2CFD" w:rsidRPr="001C2CFD">
        <w:rPr>
          <w:lang w:val="en-US"/>
        </w:rPr>
        <w:t>experience</w:t>
      </w:r>
      <w:r w:rsidR="001C2CFD">
        <w:rPr>
          <w:lang w:val="en-US"/>
        </w:rPr>
        <w:t xml:space="preserve"> .</w:t>
      </w:r>
      <w:proofErr w:type="gramEnd"/>
    </w:p>
    <w:p w:rsidR="00FB5D14" w:rsidRDefault="00392ECF" w:rsidP="00AF2934">
      <w:pPr>
        <w:rPr>
          <w:lang w:val="en-US"/>
        </w:rPr>
        <w:sectPr w:rsidR="00FB5D14" w:rsidSect="00FB5D14">
          <w:type w:val="continuous"/>
          <w:pgSz w:w="11906" w:h="16838"/>
          <w:pgMar w:top="1418" w:right="1418" w:bottom="1418" w:left="1418" w:header="709" w:footer="709" w:gutter="0"/>
          <w:cols w:space="708"/>
          <w:titlePg/>
          <w:docGrid w:linePitch="360"/>
        </w:sectPr>
      </w:pPr>
      <w:bookmarkStart w:id="13" w:name="_Toc509759028"/>
      <w:r w:rsidRPr="00737625">
        <w:rPr>
          <w:rStyle w:val="2Char"/>
          <w:rFonts w:eastAsiaTheme="minorHAnsi"/>
          <w:lang w:val="en-US"/>
        </w:rPr>
        <w:t>Etymology</w:t>
      </w:r>
      <w:bookmarkEnd w:id="13"/>
      <w:r>
        <w:rPr>
          <w:lang w:val="en-US"/>
        </w:rPr>
        <w:t xml:space="preserve"> </w:t>
      </w:r>
      <w:r w:rsidR="001C2CFD" w:rsidRPr="001C2CFD">
        <w:rPr>
          <w:lang w:val="en-US"/>
        </w:rPr>
        <w:t>The term ecology was coined by Ernst Haeckel in 1866 and defined by direct reference to the econ</w:t>
      </w:r>
      <w:r w:rsidR="001C2CFD">
        <w:rPr>
          <w:lang w:val="en-US"/>
        </w:rPr>
        <w:t xml:space="preserve">omy of nature. </w:t>
      </w:r>
      <w:r w:rsidR="001C2CFD" w:rsidRPr="001C2CFD">
        <w:rPr>
          <w:lang w:val="en-US"/>
        </w:rPr>
        <w:t xml:space="preserve">Like other contemporary researchers of his time, Haeckel adopted his terminology from Carl Linnaeus where human ecological connections were more evident. In his 1749 publication, Specimen </w:t>
      </w:r>
      <w:proofErr w:type="spellStart"/>
      <w:r w:rsidR="001C2CFD" w:rsidRPr="001C2CFD">
        <w:rPr>
          <w:lang w:val="en-US"/>
        </w:rPr>
        <w:t>academicum</w:t>
      </w:r>
      <w:proofErr w:type="spellEnd"/>
      <w:r w:rsidR="001C2CFD" w:rsidRPr="001C2CFD">
        <w:rPr>
          <w:lang w:val="en-US"/>
        </w:rPr>
        <w:t xml:space="preserve"> de </w:t>
      </w:r>
      <w:proofErr w:type="spellStart"/>
      <w:r w:rsidR="001C2CFD" w:rsidRPr="001C2CFD">
        <w:rPr>
          <w:lang w:val="en-US"/>
        </w:rPr>
        <w:t>oeconomia</w:t>
      </w:r>
      <w:proofErr w:type="spellEnd"/>
      <w:r w:rsidR="001C2CFD" w:rsidRPr="001C2CFD">
        <w:rPr>
          <w:lang w:val="en-US"/>
        </w:rPr>
        <w:t xml:space="preserve"> </w:t>
      </w:r>
      <w:proofErr w:type="spellStart"/>
      <w:r w:rsidR="001C2CFD" w:rsidRPr="001C2CFD">
        <w:rPr>
          <w:lang w:val="en-US"/>
        </w:rPr>
        <w:t>naturae</w:t>
      </w:r>
      <w:proofErr w:type="spellEnd"/>
      <w:r w:rsidR="001C2CFD" w:rsidRPr="001C2CFD">
        <w:rPr>
          <w:lang w:val="en-US"/>
        </w:rPr>
        <w:t xml:space="preserve">, Linnaeus developed a science that included the economy and polis of nature. Polis stems from its Greek roots for a political community (originally based on the city-states), sharing its roots with the word police in reference to the </w:t>
      </w:r>
    </w:p>
    <w:p w:rsidR="007C216F" w:rsidRDefault="001C2CFD" w:rsidP="00AF2934">
      <w:pPr>
        <w:rPr>
          <w:lang w:val="en-US"/>
        </w:rPr>
      </w:pPr>
      <w:r w:rsidRPr="001C2CFD">
        <w:rPr>
          <w:lang w:val="en-US"/>
        </w:rPr>
        <w:lastRenderedPageBreak/>
        <w:t>promotion of growth and maintenance of good social order in a community.[1][6][7][8] Linnaeus was also the first to write about the close affinity between humans and primates.[9] Linnaeus presented early ideas found in modern aspects to human ecology, including the balance of nature while highlighting the importance of ecological functions (ecosystem services or natural capital in modern terms): "In exchange for performing its function satisfactorily, nature provided a species with the necessaries of life"[10]:66 The work of Linnaeus influenced Charles Darwin and other scientists of his time who used Linnaeus' terminology (i.e., the economy and polis of nature) with direct implications on matters of human affairs, ecology, and economics</w:t>
      </w:r>
      <w:r w:rsidR="00A2465C">
        <w:rPr>
          <w:lang w:val="en-US"/>
        </w:rPr>
        <w:t xml:space="preserve">. </w:t>
      </w:r>
      <w:r w:rsidRPr="001C2CFD">
        <w:rPr>
          <w:lang w:val="en-US"/>
        </w:rPr>
        <w:t>Ecology is not just biological, but a human science as well</w:t>
      </w:r>
      <w:proofErr w:type="gramStart"/>
      <w:r w:rsidRPr="001C2CFD">
        <w:rPr>
          <w:lang w:val="en-US"/>
        </w:rPr>
        <w:t>.[</w:t>
      </w:r>
      <w:proofErr w:type="gramEnd"/>
      <w:r w:rsidRPr="001C2CFD">
        <w:rPr>
          <w:lang w:val="en-US"/>
        </w:rPr>
        <w:t>5] An early and influential social scientist in the history of human ecology was Herbert Spencer. Spencer was influenced by and reciprocated his influence onto the works of Charles Darwin. Herbert Spencer coined the phrase "survival of the fittest", he was an early founder of sociology where he developed the idea of society as an organism, and he created an early precedent for the socio-ecological approach that was the subsequent aim and link between sociology and human ecology.</w:t>
      </w:r>
      <w:r w:rsidR="00AF2934">
        <w:rPr>
          <w:lang w:val="en-US"/>
        </w:rPr>
        <w:t xml:space="preserve"> </w:t>
      </w:r>
    </w:p>
    <w:p w:rsidR="00AF2934" w:rsidRDefault="00AF2934" w:rsidP="00AF2934">
      <w:pPr>
        <w:jc w:val="center"/>
        <w:rPr>
          <w:b/>
          <w:lang w:val="en-US"/>
        </w:rPr>
      </w:pPr>
      <w:r>
        <w:rPr>
          <w:b/>
          <w:lang w:val="en-US"/>
        </w:rPr>
        <w:t>Class Schedule</w:t>
      </w:r>
    </w:p>
    <w:tbl>
      <w:tblPr>
        <w:tblStyle w:val="a7"/>
        <w:tblW w:w="0" w:type="auto"/>
        <w:jc w:val="center"/>
        <w:tblInd w:w="959" w:type="dxa"/>
        <w:tblLook w:val="04A0"/>
      </w:tblPr>
      <w:tblGrid>
        <w:gridCol w:w="1164"/>
        <w:gridCol w:w="2171"/>
        <w:gridCol w:w="1830"/>
        <w:gridCol w:w="1015"/>
        <w:gridCol w:w="1424"/>
      </w:tblGrid>
      <w:tr w:rsidR="00AF2934" w:rsidTr="00AF2934">
        <w:trPr>
          <w:jc w:val="center"/>
        </w:trPr>
        <w:tc>
          <w:tcPr>
            <w:tcW w:w="1123" w:type="dxa"/>
            <w:tcBorders>
              <w:top w:val="single" w:sz="4" w:space="0" w:color="auto"/>
              <w:left w:val="single" w:sz="4" w:space="0" w:color="auto"/>
              <w:bottom w:val="single" w:sz="4" w:space="0" w:color="auto"/>
              <w:right w:val="single" w:sz="4" w:space="0" w:color="auto"/>
            </w:tcBorders>
            <w:shd w:val="clear" w:color="auto" w:fill="404040" w:themeFill="text1" w:themeFillTint="BF"/>
            <w:hideMark/>
          </w:tcPr>
          <w:p w:rsidR="00AF2934" w:rsidRDefault="00AF2934" w:rsidP="00E431A9">
            <w:pPr>
              <w:jc w:val="center"/>
              <w:rPr>
                <w:rFonts w:cs="Times New Roman"/>
                <w:b/>
                <w:color w:val="FFFFFF" w:themeColor="background1"/>
                <w:sz w:val="24"/>
                <w:szCs w:val="24"/>
                <w:lang w:val="en-US"/>
              </w:rPr>
            </w:pPr>
            <w:r>
              <w:rPr>
                <w:rFonts w:cs="Times New Roman"/>
                <w:b/>
                <w:color w:val="FFFFFF" w:themeColor="background1"/>
                <w:sz w:val="24"/>
                <w:szCs w:val="24"/>
                <w:lang w:val="en-US"/>
              </w:rPr>
              <w:t>LESSON</w:t>
            </w:r>
          </w:p>
        </w:tc>
        <w:tc>
          <w:tcPr>
            <w:tcW w:w="2171" w:type="dxa"/>
            <w:tcBorders>
              <w:top w:val="single" w:sz="4" w:space="0" w:color="auto"/>
              <w:left w:val="single" w:sz="4" w:space="0" w:color="auto"/>
              <w:bottom w:val="single" w:sz="4" w:space="0" w:color="auto"/>
              <w:right w:val="single" w:sz="4" w:space="0" w:color="auto"/>
            </w:tcBorders>
            <w:shd w:val="clear" w:color="auto" w:fill="404040" w:themeFill="text1" w:themeFillTint="BF"/>
            <w:hideMark/>
          </w:tcPr>
          <w:p w:rsidR="00AF2934" w:rsidRDefault="00AF2934" w:rsidP="00E431A9">
            <w:pPr>
              <w:jc w:val="center"/>
              <w:rPr>
                <w:rFonts w:cs="Times New Roman"/>
                <w:b/>
                <w:color w:val="FFFFFF" w:themeColor="background1"/>
                <w:sz w:val="24"/>
                <w:szCs w:val="24"/>
                <w:lang w:val="en-US"/>
              </w:rPr>
            </w:pPr>
            <w:r>
              <w:rPr>
                <w:rFonts w:cs="Times New Roman"/>
                <w:b/>
                <w:color w:val="FFFFFF" w:themeColor="background1"/>
                <w:sz w:val="24"/>
                <w:szCs w:val="24"/>
                <w:lang w:val="en-US"/>
              </w:rPr>
              <w:t>TOPIC</w:t>
            </w:r>
          </w:p>
        </w:tc>
        <w:tc>
          <w:tcPr>
            <w:tcW w:w="1823" w:type="dxa"/>
            <w:tcBorders>
              <w:top w:val="single" w:sz="4" w:space="0" w:color="auto"/>
              <w:left w:val="single" w:sz="4" w:space="0" w:color="auto"/>
              <w:bottom w:val="single" w:sz="4" w:space="0" w:color="auto"/>
              <w:right w:val="single" w:sz="4" w:space="0" w:color="auto"/>
            </w:tcBorders>
            <w:shd w:val="clear" w:color="auto" w:fill="404040" w:themeFill="text1" w:themeFillTint="BF"/>
            <w:hideMark/>
          </w:tcPr>
          <w:p w:rsidR="00AF2934" w:rsidRDefault="00AF2934" w:rsidP="00E431A9">
            <w:pPr>
              <w:jc w:val="center"/>
              <w:rPr>
                <w:rFonts w:cs="Times New Roman"/>
                <w:b/>
                <w:color w:val="FFFFFF" w:themeColor="background1"/>
                <w:sz w:val="24"/>
                <w:szCs w:val="24"/>
                <w:lang w:val="en-US"/>
              </w:rPr>
            </w:pPr>
            <w:r>
              <w:rPr>
                <w:rFonts w:cs="Times New Roman"/>
                <w:b/>
                <w:color w:val="FFFFFF" w:themeColor="background1"/>
                <w:sz w:val="24"/>
                <w:szCs w:val="24"/>
                <w:lang w:val="en-US"/>
              </w:rPr>
              <w:t>ASSIGNMENT</w:t>
            </w:r>
          </w:p>
        </w:tc>
        <w:tc>
          <w:tcPr>
            <w:tcW w:w="1015" w:type="dxa"/>
            <w:tcBorders>
              <w:top w:val="single" w:sz="4" w:space="0" w:color="auto"/>
              <w:left w:val="single" w:sz="4" w:space="0" w:color="auto"/>
              <w:bottom w:val="single" w:sz="4" w:space="0" w:color="auto"/>
              <w:right w:val="single" w:sz="4" w:space="0" w:color="auto"/>
            </w:tcBorders>
            <w:shd w:val="clear" w:color="auto" w:fill="404040" w:themeFill="text1" w:themeFillTint="BF"/>
            <w:hideMark/>
          </w:tcPr>
          <w:p w:rsidR="00AF2934" w:rsidRDefault="00AF2934" w:rsidP="00E431A9">
            <w:pPr>
              <w:jc w:val="center"/>
              <w:rPr>
                <w:rFonts w:cs="Times New Roman"/>
                <w:b/>
                <w:color w:val="FFFFFF" w:themeColor="background1"/>
                <w:sz w:val="24"/>
                <w:szCs w:val="24"/>
                <w:lang w:val="en-US"/>
              </w:rPr>
            </w:pPr>
            <w:r>
              <w:rPr>
                <w:rFonts w:cs="Times New Roman"/>
                <w:b/>
                <w:color w:val="FFFFFF" w:themeColor="background1"/>
                <w:sz w:val="24"/>
                <w:szCs w:val="24"/>
                <w:lang w:val="en-US"/>
              </w:rPr>
              <w:t>Points</w:t>
            </w:r>
          </w:p>
        </w:tc>
        <w:tc>
          <w:tcPr>
            <w:tcW w:w="1424" w:type="dxa"/>
            <w:tcBorders>
              <w:top w:val="single" w:sz="4" w:space="0" w:color="auto"/>
              <w:left w:val="single" w:sz="4" w:space="0" w:color="auto"/>
              <w:bottom w:val="single" w:sz="4" w:space="0" w:color="auto"/>
              <w:right w:val="single" w:sz="4" w:space="0" w:color="auto"/>
            </w:tcBorders>
            <w:shd w:val="clear" w:color="auto" w:fill="404040" w:themeFill="text1" w:themeFillTint="BF"/>
            <w:hideMark/>
          </w:tcPr>
          <w:p w:rsidR="00AF2934" w:rsidRDefault="00AF2934" w:rsidP="00E431A9">
            <w:pPr>
              <w:jc w:val="center"/>
              <w:rPr>
                <w:rFonts w:cs="Times New Roman"/>
                <w:b/>
                <w:color w:val="FFFFFF" w:themeColor="background1"/>
                <w:sz w:val="24"/>
                <w:szCs w:val="24"/>
                <w:lang w:val="en-US"/>
              </w:rPr>
            </w:pPr>
            <w:r>
              <w:rPr>
                <w:rFonts w:cs="Times New Roman"/>
                <w:b/>
                <w:color w:val="FFFFFF" w:themeColor="background1"/>
                <w:sz w:val="24"/>
                <w:szCs w:val="24"/>
                <w:lang w:val="en-US"/>
              </w:rPr>
              <w:t>DUE</w:t>
            </w:r>
          </w:p>
        </w:tc>
      </w:tr>
      <w:tr w:rsidR="00AF2934" w:rsidTr="00AF2934">
        <w:trPr>
          <w:trHeight w:val="285"/>
          <w:jc w:val="center"/>
        </w:trPr>
        <w:tc>
          <w:tcPr>
            <w:tcW w:w="1123"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AF2934" w:rsidRDefault="00AF2934" w:rsidP="00E431A9">
            <w:pPr>
              <w:jc w:val="center"/>
              <w:rPr>
                <w:lang w:val="en-US"/>
              </w:rPr>
            </w:pPr>
            <w:r>
              <w:rPr>
                <w:lang w:val="en-US"/>
              </w:rPr>
              <w:t>1</w:t>
            </w:r>
          </w:p>
        </w:tc>
        <w:tc>
          <w:tcPr>
            <w:tcW w:w="2171"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AF2934" w:rsidRDefault="00AF2934" w:rsidP="00AF2934">
            <w:pPr>
              <w:rPr>
                <w:lang w:val="en-US"/>
              </w:rPr>
            </w:pPr>
            <w:r>
              <w:rPr>
                <w:lang w:val="en-US"/>
              </w:rPr>
              <w:t>What is distance learning?</w:t>
            </w:r>
          </w:p>
        </w:tc>
        <w:tc>
          <w:tcPr>
            <w:tcW w:w="1823"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AF2934" w:rsidRDefault="00AF2934" w:rsidP="00AF2934">
            <w:pPr>
              <w:rPr>
                <w:lang w:val="en-US"/>
              </w:rPr>
            </w:pPr>
            <w:r>
              <w:rPr>
                <w:lang w:val="en-US"/>
              </w:rPr>
              <w:t>Wiki #1</w:t>
            </w:r>
          </w:p>
        </w:tc>
        <w:tc>
          <w:tcPr>
            <w:tcW w:w="1015"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AF2934" w:rsidRDefault="00AF2934" w:rsidP="00AF2934">
            <w:pPr>
              <w:rPr>
                <w:lang w:val="en-US"/>
              </w:rPr>
            </w:pPr>
            <w:r>
              <w:rPr>
                <w:lang w:val="en-US"/>
              </w:rPr>
              <w:t>10</w:t>
            </w:r>
          </w:p>
        </w:tc>
        <w:tc>
          <w:tcPr>
            <w:tcW w:w="1424"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AF2934" w:rsidRDefault="00AF2934" w:rsidP="00AF2934">
            <w:pPr>
              <w:rPr>
                <w:lang w:val="en-US"/>
              </w:rPr>
            </w:pPr>
            <w:r>
              <w:rPr>
                <w:lang w:val="en-US"/>
              </w:rPr>
              <w:t>March 10</w:t>
            </w:r>
          </w:p>
        </w:tc>
      </w:tr>
      <w:tr w:rsidR="00AF2934" w:rsidTr="00AF2934">
        <w:trPr>
          <w:trHeight w:val="285"/>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AF2934" w:rsidRDefault="00AF2934" w:rsidP="00E431A9">
            <w:pPr>
              <w:jc w:val="center"/>
              <w:rPr>
                <w:lang w:val="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F2934" w:rsidRDefault="00AF2934" w:rsidP="00AF2934">
            <w:pPr>
              <w:rPr>
                <w:lang w:val="en-US"/>
              </w:rPr>
            </w:pPr>
          </w:p>
        </w:tc>
        <w:tc>
          <w:tcPr>
            <w:tcW w:w="1823" w:type="dxa"/>
            <w:tcBorders>
              <w:top w:val="single" w:sz="4" w:space="0" w:color="auto"/>
              <w:left w:val="single" w:sz="4" w:space="0" w:color="auto"/>
              <w:bottom w:val="single" w:sz="4" w:space="0" w:color="auto"/>
              <w:right w:val="single" w:sz="4" w:space="0" w:color="auto"/>
            </w:tcBorders>
            <w:hideMark/>
          </w:tcPr>
          <w:p w:rsidR="00AF2934" w:rsidRDefault="00AF2934" w:rsidP="00AF2934">
            <w:pPr>
              <w:rPr>
                <w:lang w:val="en-US"/>
              </w:rPr>
            </w:pPr>
            <w:r>
              <w:rPr>
                <w:lang w:val="en-US"/>
              </w:rPr>
              <w:t>Presentation</w:t>
            </w:r>
          </w:p>
        </w:tc>
        <w:tc>
          <w:tcPr>
            <w:tcW w:w="1015" w:type="dxa"/>
            <w:tcBorders>
              <w:top w:val="single" w:sz="4" w:space="0" w:color="auto"/>
              <w:left w:val="single" w:sz="4" w:space="0" w:color="auto"/>
              <w:bottom w:val="single" w:sz="4" w:space="0" w:color="auto"/>
              <w:right w:val="single" w:sz="4" w:space="0" w:color="auto"/>
            </w:tcBorders>
            <w:hideMark/>
          </w:tcPr>
          <w:p w:rsidR="00AF2934" w:rsidRDefault="00AF2934" w:rsidP="00AF2934">
            <w:pPr>
              <w:rPr>
                <w:lang w:val="en-US"/>
              </w:rPr>
            </w:pPr>
            <w:r>
              <w:rPr>
                <w:lang w:val="en-US"/>
              </w:rPr>
              <w:t>20</w:t>
            </w:r>
          </w:p>
        </w:tc>
        <w:tc>
          <w:tcPr>
            <w:tcW w:w="1424" w:type="dxa"/>
            <w:tcBorders>
              <w:top w:val="single" w:sz="4" w:space="0" w:color="auto"/>
              <w:left w:val="single" w:sz="4" w:space="0" w:color="auto"/>
              <w:bottom w:val="single" w:sz="4" w:space="0" w:color="auto"/>
              <w:right w:val="single" w:sz="4" w:space="0" w:color="auto"/>
            </w:tcBorders>
          </w:tcPr>
          <w:p w:rsidR="00AF2934" w:rsidRDefault="00AF2934" w:rsidP="00AF2934">
            <w:pPr>
              <w:rPr>
                <w:lang w:val="en-US"/>
              </w:rPr>
            </w:pPr>
          </w:p>
        </w:tc>
      </w:tr>
      <w:tr w:rsidR="00AF2934" w:rsidTr="00AF2934">
        <w:trPr>
          <w:jc w:val="center"/>
        </w:trPr>
        <w:tc>
          <w:tcPr>
            <w:tcW w:w="1123"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AF2934" w:rsidRDefault="00AF2934" w:rsidP="00E431A9">
            <w:pPr>
              <w:jc w:val="center"/>
              <w:rPr>
                <w:lang w:val="en-US"/>
              </w:rPr>
            </w:pPr>
            <w:r>
              <w:rPr>
                <w:lang w:val="en-US"/>
              </w:rPr>
              <w:t>2</w:t>
            </w:r>
          </w:p>
        </w:tc>
        <w:tc>
          <w:tcPr>
            <w:tcW w:w="2171"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AF2934" w:rsidRDefault="00AF2934" w:rsidP="00AF2934">
            <w:pPr>
              <w:rPr>
                <w:lang w:val="en-US"/>
              </w:rPr>
            </w:pPr>
            <w:r>
              <w:rPr>
                <w:lang w:val="en-US"/>
              </w:rPr>
              <w:t>History &amp;</w:t>
            </w:r>
          </w:p>
          <w:p w:rsidR="00AF2934" w:rsidRDefault="00AF2934" w:rsidP="00AF2934">
            <w:pPr>
              <w:rPr>
                <w:lang w:val="en-US"/>
              </w:rPr>
            </w:pPr>
            <w:r>
              <w:rPr>
                <w:lang w:val="en-US"/>
              </w:rPr>
              <w:t>Theories</w:t>
            </w:r>
          </w:p>
        </w:tc>
        <w:tc>
          <w:tcPr>
            <w:tcW w:w="1823"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AF2934" w:rsidRDefault="00AF2934" w:rsidP="00AF2934">
            <w:pPr>
              <w:rPr>
                <w:lang w:val="en-US"/>
              </w:rPr>
            </w:pPr>
            <w:r>
              <w:rPr>
                <w:lang w:val="en-US"/>
              </w:rPr>
              <w:t>Brief Paper</w:t>
            </w:r>
          </w:p>
        </w:tc>
        <w:tc>
          <w:tcPr>
            <w:tcW w:w="1015"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AF2934" w:rsidRDefault="00AF2934" w:rsidP="00AF2934">
            <w:pPr>
              <w:rPr>
                <w:lang w:val="en-US"/>
              </w:rPr>
            </w:pPr>
            <w:r>
              <w:rPr>
                <w:lang w:val="en-US"/>
              </w:rPr>
              <w:t>20</w:t>
            </w:r>
          </w:p>
        </w:tc>
        <w:tc>
          <w:tcPr>
            <w:tcW w:w="1424"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AF2934" w:rsidRDefault="00AF2934" w:rsidP="00AF2934">
            <w:pPr>
              <w:rPr>
                <w:lang w:val="en-US"/>
              </w:rPr>
            </w:pPr>
            <w:r>
              <w:rPr>
                <w:lang w:val="en-US"/>
              </w:rPr>
              <w:t>March 24</w:t>
            </w:r>
          </w:p>
        </w:tc>
      </w:tr>
      <w:tr w:rsidR="00AF2934" w:rsidTr="00AF2934">
        <w:trPr>
          <w:trHeight w:val="294"/>
          <w:jc w:val="center"/>
        </w:trPr>
        <w:tc>
          <w:tcPr>
            <w:tcW w:w="7556" w:type="dxa"/>
            <w:gridSpan w:val="5"/>
            <w:tcBorders>
              <w:top w:val="single" w:sz="4" w:space="0" w:color="auto"/>
              <w:left w:val="single" w:sz="4" w:space="0" w:color="auto"/>
              <w:bottom w:val="single" w:sz="4" w:space="0" w:color="auto"/>
              <w:right w:val="single" w:sz="4" w:space="0" w:color="auto"/>
            </w:tcBorders>
            <w:hideMark/>
          </w:tcPr>
          <w:p w:rsidR="00AF2934" w:rsidRDefault="00AF2934" w:rsidP="00E431A9">
            <w:pPr>
              <w:jc w:val="center"/>
              <w:rPr>
                <w:lang w:val="en-US"/>
              </w:rPr>
            </w:pPr>
            <w:r>
              <w:rPr>
                <w:lang w:val="en-US"/>
              </w:rPr>
              <w:t>Spring Break</w:t>
            </w:r>
          </w:p>
        </w:tc>
      </w:tr>
      <w:tr w:rsidR="00AF2934" w:rsidTr="00AF2934">
        <w:trPr>
          <w:trHeight w:val="300"/>
          <w:jc w:val="center"/>
        </w:trPr>
        <w:tc>
          <w:tcPr>
            <w:tcW w:w="1123"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AF2934" w:rsidRDefault="00AF2934" w:rsidP="00E431A9">
            <w:pPr>
              <w:jc w:val="center"/>
              <w:rPr>
                <w:lang w:val="en-US"/>
              </w:rPr>
            </w:pPr>
            <w:r>
              <w:rPr>
                <w:lang w:val="en-US"/>
              </w:rPr>
              <w:t>3</w:t>
            </w:r>
          </w:p>
        </w:tc>
        <w:tc>
          <w:tcPr>
            <w:tcW w:w="2171"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AF2934" w:rsidRDefault="00AF2934" w:rsidP="00AF2934">
            <w:pPr>
              <w:rPr>
                <w:lang w:val="en-US"/>
              </w:rPr>
            </w:pPr>
            <w:r>
              <w:rPr>
                <w:lang w:val="en-US"/>
              </w:rPr>
              <w:t>Distance</w:t>
            </w:r>
          </w:p>
          <w:p w:rsidR="00AF2934" w:rsidRDefault="00AF2934" w:rsidP="00AF2934">
            <w:pPr>
              <w:rPr>
                <w:lang w:val="en-US"/>
              </w:rPr>
            </w:pPr>
            <w:r>
              <w:rPr>
                <w:lang w:val="en-US"/>
              </w:rPr>
              <w:t>Learners</w:t>
            </w:r>
          </w:p>
        </w:tc>
        <w:tc>
          <w:tcPr>
            <w:tcW w:w="1823"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AF2934" w:rsidRDefault="00AF2934" w:rsidP="00AF2934">
            <w:pPr>
              <w:rPr>
                <w:lang w:val="en-US"/>
              </w:rPr>
            </w:pPr>
            <w:r>
              <w:rPr>
                <w:lang w:val="en-US"/>
              </w:rPr>
              <w:t>Discussion #1</w:t>
            </w:r>
          </w:p>
        </w:tc>
        <w:tc>
          <w:tcPr>
            <w:tcW w:w="1015"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AF2934" w:rsidRDefault="00AF2934" w:rsidP="00AF2934">
            <w:pPr>
              <w:rPr>
                <w:lang w:val="en-US"/>
              </w:rPr>
            </w:pPr>
            <w:r>
              <w:rPr>
                <w:lang w:val="en-US"/>
              </w:rPr>
              <w:t>10</w:t>
            </w:r>
          </w:p>
        </w:tc>
        <w:tc>
          <w:tcPr>
            <w:tcW w:w="1424"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AF2934" w:rsidRDefault="00AF2934" w:rsidP="00AF2934">
            <w:pPr>
              <w:rPr>
                <w:lang w:val="en-US"/>
              </w:rPr>
            </w:pPr>
            <w:r>
              <w:rPr>
                <w:lang w:val="en-US"/>
              </w:rPr>
              <w:t>April 7</w:t>
            </w:r>
          </w:p>
        </w:tc>
      </w:tr>
      <w:tr w:rsidR="00AF2934" w:rsidTr="00AF2934">
        <w:trPr>
          <w:trHeight w:val="300"/>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AF2934" w:rsidRDefault="00AF2934" w:rsidP="00E431A9">
            <w:pPr>
              <w:jc w:val="center"/>
              <w:rPr>
                <w:lang w:val="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F2934" w:rsidRDefault="00AF2934" w:rsidP="00AF2934">
            <w:pPr>
              <w:rPr>
                <w:lang w:val="en-US"/>
              </w:rPr>
            </w:pPr>
          </w:p>
        </w:tc>
        <w:tc>
          <w:tcPr>
            <w:tcW w:w="1823" w:type="dxa"/>
            <w:tcBorders>
              <w:top w:val="single" w:sz="4" w:space="0" w:color="auto"/>
              <w:left w:val="single" w:sz="4" w:space="0" w:color="auto"/>
              <w:bottom w:val="single" w:sz="4" w:space="0" w:color="auto"/>
              <w:right w:val="single" w:sz="4" w:space="0" w:color="auto"/>
            </w:tcBorders>
            <w:hideMark/>
          </w:tcPr>
          <w:p w:rsidR="00AF2934" w:rsidRDefault="00AF2934" w:rsidP="00AF2934">
            <w:pPr>
              <w:rPr>
                <w:lang w:val="en-US"/>
              </w:rPr>
            </w:pPr>
            <w:r>
              <w:rPr>
                <w:lang w:val="en-US"/>
              </w:rPr>
              <w:t>Group Project</w:t>
            </w:r>
          </w:p>
        </w:tc>
        <w:tc>
          <w:tcPr>
            <w:tcW w:w="1015" w:type="dxa"/>
            <w:tcBorders>
              <w:top w:val="single" w:sz="4" w:space="0" w:color="auto"/>
              <w:left w:val="single" w:sz="4" w:space="0" w:color="auto"/>
              <w:bottom w:val="single" w:sz="4" w:space="0" w:color="auto"/>
              <w:right w:val="single" w:sz="4" w:space="0" w:color="auto"/>
            </w:tcBorders>
            <w:hideMark/>
          </w:tcPr>
          <w:p w:rsidR="00AF2934" w:rsidRDefault="00AF2934" w:rsidP="00AF2934">
            <w:pPr>
              <w:rPr>
                <w:lang w:val="en-US"/>
              </w:rPr>
            </w:pPr>
            <w:r>
              <w:rPr>
                <w:lang w:val="en-US"/>
              </w:rPr>
              <w:t>50</w:t>
            </w:r>
          </w:p>
        </w:tc>
        <w:tc>
          <w:tcPr>
            <w:tcW w:w="1424" w:type="dxa"/>
            <w:tcBorders>
              <w:top w:val="single" w:sz="4" w:space="0" w:color="auto"/>
              <w:left w:val="single" w:sz="4" w:space="0" w:color="auto"/>
              <w:bottom w:val="single" w:sz="4" w:space="0" w:color="auto"/>
              <w:right w:val="single" w:sz="4" w:space="0" w:color="auto"/>
            </w:tcBorders>
            <w:hideMark/>
          </w:tcPr>
          <w:p w:rsidR="00AF2934" w:rsidRDefault="00AF2934" w:rsidP="00AF2934">
            <w:pPr>
              <w:rPr>
                <w:lang w:val="en-US"/>
              </w:rPr>
            </w:pPr>
            <w:r>
              <w:rPr>
                <w:lang w:val="en-US"/>
              </w:rPr>
              <w:t>April 14</w:t>
            </w:r>
          </w:p>
        </w:tc>
      </w:tr>
      <w:tr w:rsidR="00AF2934" w:rsidTr="00AF2934">
        <w:trPr>
          <w:jc w:val="center"/>
        </w:trPr>
        <w:tc>
          <w:tcPr>
            <w:tcW w:w="1123"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AF2934" w:rsidRDefault="00AF2934" w:rsidP="00E431A9">
            <w:pPr>
              <w:jc w:val="center"/>
              <w:rPr>
                <w:lang w:val="en-US"/>
              </w:rPr>
            </w:pPr>
            <w:r>
              <w:rPr>
                <w:lang w:val="en-US"/>
              </w:rPr>
              <w:t>4</w:t>
            </w:r>
          </w:p>
        </w:tc>
        <w:tc>
          <w:tcPr>
            <w:tcW w:w="2171"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AF2934" w:rsidRDefault="00AF2934" w:rsidP="00AF2934">
            <w:pPr>
              <w:rPr>
                <w:lang w:val="en-US"/>
              </w:rPr>
            </w:pPr>
            <w:r>
              <w:rPr>
                <w:lang w:val="en-US"/>
              </w:rPr>
              <w:t>Media Selection</w:t>
            </w:r>
          </w:p>
        </w:tc>
        <w:tc>
          <w:tcPr>
            <w:tcW w:w="1823"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AF2934" w:rsidRDefault="00AF2934" w:rsidP="00AF2934">
            <w:pPr>
              <w:rPr>
                <w:lang w:val="en-US"/>
              </w:rPr>
            </w:pPr>
            <w:r>
              <w:rPr>
                <w:lang w:val="en-US"/>
              </w:rPr>
              <w:t>Blog #1</w:t>
            </w:r>
          </w:p>
        </w:tc>
        <w:tc>
          <w:tcPr>
            <w:tcW w:w="1015"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AF2934" w:rsidRDefault="00AF2934" w:rsidP="00AF2934">
            <w:pPr>
              <w:rPr>
                <w:lang w:val="en-US"/>
              </w:rPr>
            </w:pPr>
            <w:r>
              <w:rPr>
                <w:lang w:val="en-US"/>
              </w:rPr>
              <w:t>10</w:t>
            </w:r>
          </w:p>
        </w:tc>
        <w:tc>
          <w:tcPr>
            <w:tcW w:w="1424"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AF2934" w:rsidRDefault="00AF2934" w:rsidP="00AF2934">
            <w:pPr>
              <w:rPr>
                <w:lang w:val="en-US"/>
              </w:rPr>
            </w:pPr>
            <w:r>
              <w:rPr>
                <w:lang w:val="en-US"/>
              </w:rPr>
              <w:t>April 21</w:t>
            </w:r>
          </w:p>
        </w:tc>
      </w:tr>
    </w:tbl>
    <w:p w:rsidR="00FB5D14" w:rsidRDefault="00FB5D14" w:rsidP="009237DE">
      <w:pPr>
        <w:ind w:firstLine="709"/>
        <w:rPr>
          <w:lang w:val="en-US"/>
        </w:rPr>
        <w:sectPr w:rsidR="00FB5D14" w:rsidSect="00FB5D14">
          <w:headerReference w:type="first" r:id="rId17"/>
          <w:footerReference w:type="first" r:id="rId18"/>
          <w:pgSz w:w="11906" w:h="16838"/>
          <w:pgMar w:top="1418" w:right="1418" w:bottom="1418" w:left="1418" w:header="709" w:footer="709" w:gutter="0"/>
          <w:cols w:space="708"/>
          <w:titlePg/>
          <w:docGrid w:linePitch="360"/>
        </w:sectPr>
      </w:pPr>
    </w:p>
    <w:p w:rsidR="00FB5D14" w:rsidRDefault="00FB5D14" w:rsidP="00DC6EBC">
      <w:pPr>
        <w:pStyle w:val="1"/>
        <w:keepNext w:val="0"/>
        <w:keepLines w:val="0"/>
        <w:spacing w:before="380" w:after="200" w:line="240" w:lineRule="auto"/>
        <w:jc w:val="both"/>
        <w:rPr>
          <w:lang w:val="en-US"/>
        </w:rPr>
        <w:sectPr w:rsidR="00FB5D14" w:rsidSect="00FB5D14">
          <w:type w:val="continuous"/>
          <w:pgSz w:w="11906" w:h="16838"/>
          <w:pgMar w:top="1418" w:right="1418" w:bottom="1418" w:left="1418" w:header="709" w:footer="709" w:gutter="0"/>
          <w:cols w:space="708"/>
          <w:titlePg/>
          <w:docGrid w:linePitch="360"/>
        </w:sectPr>
      </w:pPr>
    </w:p>
    <w:p w:rsidR="00747FC6" w:rsidRPr="007C216F" w:rsidRDefault="00747FC6" w:rsidP="00DC6EBC">
      <w:pPr>
        <w:pStyle w:val="1"/>
        <w:keepNext w:val="0"/>
        <w:keepLines w:val="0"/>
        <w:spacing w:before="380" w:after="200" w:line="240" w:lineRule="auto"/>
        <w:jc w:val="both"/>
        <w:rPr>
          <w:lang w:val="en-US"/>
        </w:rPr>
      </w:pPr>
      <w:bookmarkStart w:id="14" w:name="_Toc509759029"/>
      <w:r w:rsidRPr="007C216F">
        <w:rPr>
          <w:lang w:val="en-US"/>
        </w:rPr>
        <w:lastRenderedPageBreak/>
        <w:t>Urban ecology</w:t>
      </w:r>
      <w:bookmarkEnd w:id="14"/>
    </w:p>
    <w:p w:rsidR="00207C19" w:rsidRDefault="009B3694" w:rsidP="009237DE">
      <w:pPr>
        <w:ind w:firstLine="709"/>
        <w:rPr>
          <w:lang w:val="en-US"/>
        </w:rPr>
        <w:sectPr w:rsidR="00207C19" w:rsidSect="00FB5D14">
          <w:headerReference w:type="default" r:id="rId19"/>
          <w:footerReference w:type="default" r:id="rId20"/>
          <w:type w:val="continuous"/>
          <w:pgSz w:w="11906" w:h="16838"/>
          <w:pgMar w:top="1418" w:right="1418" w:bottom="1418" w:left="1418" w:header="709" w:footer="709" w:gutter="0"/>
          <w:cols w:space="708"/>
          <w:titlePg/>
          <w:docGrid w:linePitch="360"/>
        </w:sectPr>
      </w:pPr>
      <w:r>
        <w:rPr>
          <w:noProof/>
          <w:lang w:eastAsia="el-GR"/>
        </w:rPr>
        <w:drawing>
          <wp:anchor distT="0" distB="0" distL="114300" distR="114300" simplePos="0" relativeHeight="251657216" behindDoc="0" locked="0" layoutInCell="1" allowOverlap="1">
            <wp:simplePos x="1371600" y="6010275"/>
            <wp:positionH relativeFrom="margin">
              <wp:align>left</wp:align>
            </wp:positionH>
            <wp:positionV relativeFrom="margin">
              <wp:align>bottom</wp:align>
            </wp:positionV>
            <wp:extent cx="3829050" cy="2752725"/>
            <wp:effectExtent l="19050" t="0" r="0" b="0"/>
            <wp:wrapSquare wrapText="bothSides"/>
            <wp:docPr id="4" name="3 - Εικόνα" descr="lifecycle_appl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ifecycle_apple.gif"/>
                    <pic:cNvPicPr/>
                  </pic:nvPicPr>
                  <pic:blipFill>
                    <a:blip r:embed="rId21"/>
                    <a:stretch>
                      <a:fillRect/>
                    </a:stretch>
                  </pic:blipFill>
                  <pic:spPr>
                    <a:xfrm>
                      <a:off x="0" y="0"/>
                      <a:ext cx="3829050" cy="2752725"/>
                    </a:xfrm>
                    <a:prstGeom prst="rect">
                      <a:avLst/>
                    </a:prstGeom>
                  </pic:spPr>
                </pic:pic>
              </a:graphicData>
            </a:graphic>
          </wp:anchor>
        </w:drawing>
      </w:r>
      <w:r w:rsidR="007C216F" w:rsidRPr="007C216F">
        <w:rPr>
          <w:lang w:val="en-US"/>
        </w:rPr>
        <w:t xml:space="preserve">Urban ecology is the scientific study of the relation of living organisms with each other and their surroundings in the context of an urban environment. The urban environment refers to environments dominated by high-density residential and commercial buildings, paved surfaces, and other urban-related factors that create a unique landscape dissimilar to most previously studied environments in the field of ecology. Ecology has historically focused on "pristine" natural environments, but by the 1970s many ecologists began to turn their interest towards ecological interactions taking place in, and </w:t>
      </w:r>
      <w:r w:rsidR="007C216F" w:rsidRPr="007C216F">
        <w:rPr>
          <w:lang w:val="en-US"/>
        </w:rPr>
        <w:lastRenderedPageBreak/>
        <w:t>caused by urban environments. Jean-Marie Pelt's 1977 book The Re-Naturalized Human</w:t>
      </w:r>
      <w:proofErr w:type="gramStart"/>
      <w:r w:rsidR="007C216F" w:rsidRPr="007C216F">
        <w:rPr>
          <w:lang w:val="en-US"/>
        </w:rPr>
        <w:t>,[</w:t>
      </w:r>
      <w:proofErr w:type="gramEnd"/>
      <w:r w:rsidR="007C216F" w:rsidRPr="007C216F">
        <w:rPr>
          <w:lang w:val="en-US"/>
        </w:rPr>
        <w:t xml:space="preserve">4] Brian Davis' 1978 publication Urbanization and the diversity of insects,[5] and </w:t>
      </w:r>
      <w:proofErr w:type="spellStart"/>
      <w:r w:rsidR="007C216F" w:rsidRPr="007C216F">
        <w:rPr>
          <w:lang w:val="en-US"/>
        </w:rPr>
        <w:t>Sukopp</w:t>
      </w:r>
      <w:proofErr w:type="spellEnd"/>
      <w:r w:rsidR="007C216F" w:rsidRPr="007C216F">
        <w:rPr>
          <w:lang w:val="en-US"/>
        </w:rPr>
        <w:t xml:space="preserve"> et al.'s 1979 article "The soil, flora and vegetation of Berlin's wastelands"[6] are some of the first publications to recognize the importance of urban ecology as a separate and distinct form of ecology the same way one might see landscape ecology as different from population ecology. Forman and </w:t>
      </w:r>
      <w:proofErr w:type="spellStart"/>
      <w:r w:rsidR="007C216F" w:rsidRPr="007C216F">
        <w:rPr>
          <w:lang w:val="en-US"/>
        </w:rPr>
        <w:t>Godron's</w:t>
      </w:r>
      <w:proofErr w:type="spellEnd"/>
      <w:r w:rsidR="007C216F" w:rsidRPr="007C216F">
        <w:rPr>
          <w:lang w:val="en-US"/>
        </w:rPr>
        <w:t xml:space="preserve"> 1986 book Landscape </w:t>
      </w:r>
      <w:proofErr w:type="gramStart"/>
      <w:r w:rsidR="007C216F" w:rsidRPr="007C216F">
        <w:rPr>
          <w:lang w:val="en-US"/>
        </w:rPr>
        <w:t>Ecology[</w:t>
      </w:r>
      <w:proofErr w:type="gramEnd"/>
      <w:r w:rsidR="007C216F" w:rsidRPr="007C216F">
        <w:rPr>
          <w:lang w:val="en-US"/>
        </w:rPr>
        <w:t>7]first distinguished urban settings and landscapes from other landscapes by dividing all landscapes into five broad types. These types were divided by the intensity of human influence ranging from pristine natural environments to urban centers.</w:t>
      </w:r>
      <w:r w:rsidR="001C2CFD">
        <w:rPr>
          <w:lang w:val="en-US"/>
        </w:rPr>
        <w:t xml:space="preserve"> </w:t>
      </w:r>
      <w:r w:rsidR="007C216F" w:rsidRPr="007C216F">
        <w:rPr>
          <w:lang w:val="en-US"/>
        </w:rPr>
        <w:t>Urban ecology is recognized as a diverse and complex concept which differs in application between North America and Europe. The European concept of urban ecology examines the biota of urban areas, while the North American concept has traditionally examined the social sciences of the urban landscape</w:t>
      </w:r>
      <w:proofErr w:type="gramStart"/>
      <w:r w:rsidR="007C216F" w:rsidRPr="007C216F">
        <w:rPr>
          <w:lang w:val="en-US"/>
        </w:rPr>
        <w:t>,[</w:t>
      </w:r>
      <w:proofErr w:type="gramEnd"/>
      <w:r w:rsidR="007C216F" w:rsidRPr="007C216F">
        <w:rPr>
          <w:lang w:val="en-US"/>
        </w:rPr>
        <w:t>8] as well as the ec</w:t>
      </w:r>
      <w:r w:rsidR="00FB5D14">
        <w:rPr>
          <w:lang w:val="en-US"/>
        </w:rPr>
        <w:t>osystem fluxes and processes.</w:t>
      </w:r>
    </w:p>
    <w:p w:rsidR="00747FC6" w:rsidRDefault="00747FC6" w:rsidP="00DC6EBC">
      <w:pPr>
        <w:pStyle w:val="1"/>
        <w:keepNext w:val="0"/>
        <w:keepLines w:val="0"/>
        <w:spacing w:before="380" w:after="200" w:line="240" w:lineRule="auto"/>
        <w:jc w:val="both"/>
        <w:rPr>
          <w:lang w:val="en-US"/>
        </w:rPr>
      </w:pPr>
      <w:bookmarkStart w:id="15" w:name="_Toc509759030"/>
      <w:r w:rsidRPr="00BA6B6F">
        <w:rPr>
          <w:lang w:val="en-US"/>
        </w:rPr>
        <w:lastRenderedPageBreak/>
        <w:t>Industrial ecology</w:t>
      </w:r>
      <w:bookmarkEnd w:id="15"/>
    </w:p>
    <w:p w:rsidR="00207C19" w:rsidRDefault="00BA6B6F" w:rsidP="009237DE">
      <w:pPr>
        <w:ind w:firstLine="709"/>
        <w:rPr>
          <w:lang w:val="en-US"/>
        </w:rPr>
        <w:sectPr w:rsidR="00207C19" w:rsidSect="00FB5D14">
          <w:headerReference w:type="default" r:id="rId22"/>
          <w:footerReference w:type="default" r:id="rId23"/>
          <w:type w:val="continuous"/>
          <w:pgSz w:w="11906" w:h="16838"/>
          <w:pgMar w:top="1418" w:right="1418" w:bottom="1418" w:left="1418" w:header="709" w:footer="709" w:gutter="0"/>
          <w:cols w:space="708"/>
          <w:titlePg/>
          <w:docGrid w:linePitch="360"/>
        </w:sectPr>
      </w:pPr>
      <w:r w:rsidRPr="00BA6B6F">
        <w:rPr>
          <w:lang w:val="en-US"/>
        </w:rPr>
        <w:t xml:space="preserve">Industrial ecology (IE) is the study of material and energy flows through industrial systems. The global industrial economy can be </w:t>
      </w:r>
      <w:proofErr w:type="spellStart"/>
      <w:r w:rsidRPr="00BA6B6F">
        <w:rPr>
          <w:lang w:val="en-US"/>
        </w:rPr>
        <w:t>modelled</w:t>
      </w:r>
      <w:proofErr w:type="spellEnd"/>
      <w:r w:rsidRPr="00BA6B6F">
        <w:rPr>
          <w:lang w:val="en-US"/>
        </w:rPr>
        <w:t xml:space="preserve"> as a network of industrial processes that extract resources from the Earth and transform those resources into commodities which can be bought and sold to meet the needs of humanity. Industrial ecology seeks to quantify the material flows and document the industrial processes that make modern society function. Industrial ecologists are often concerned with the impacts that industrial activities have on the environment, with use of the planet's supply of natural resources, and with problems of waste disposal. Industrial ecology is a young but growing multidisciplinary field of research which combines aspects of engineering, economics, sociology, toxic</w:t>
      </w:r>
      <w:r>
        <w:rPr>
          <w:lang w:val="en-US"/>
        </w:rPr>
        <w:t xml:space="preserve">ology and the natural </w:t>
      </w:r>
      <w:proofErr w:type="spellStart"/>
      <w:r>
        <w:rPr>
          <w:lang w:val="en-US"/>
        </w:rPr>
        <w:t>sciences.</w:t>
      </w:r>
      <w:r w:rsidRPr="00BA6B6F">
        <w:rPr>
          <w:lang w:val="en-US"/>
        </w:rPr>
        <w:t>Industrial</w:t>
      </w:r>
      <w:proofErr w:type="spellEnd"/>
      <w:r w:rsidRPr="00BA6B6F">
        <w:rPr>
          <w:lang w:val="en-US"/>
        </w:rPr>
        <w:t xml:space="preserve"> ecology has been defined as a "systems-based, multidisciplinary discourse that seeks to understand emergent </w:t>
      </w:r>
      <w:proofErr w:type="spellStart"/>
      <w:r w:rsidRPr="00BA6B6F">
        <w:rPr>
          <w:lang w:val="en-US"/>
        </w:rPr>
        <w:t>behaviour</w:t>
      </w:r>
      <w:proofErr w:type="spellEnd"/>
      <w:r w:rsidRPr="00BA6B6F">
        <w:rPr>
          <w:lang w:val="en-US"/>
        </w:rPr>
        <w:t xml:space="preserve"> of complex integrated human/natural systems".[1] The field approaches issues of sustainability by examining problems from multiple perspectives, usually involving aspects of sociology, the environment, economy and technology. The name comes from the idea that the analogy of natural systems should be used as an aid in understanding how to design su</w:t>
      </w:r>
      <w:r>
        <w:rPr>
          <w:lang w:val="en-US"/>
        </w:rPr>
        <w:t xml:space="preserve">stainable industrial systems. </w:t>
      </w:r>
      <w:r w:rsidRPr="00BA6B6F">
        <w:rPr>
          <w:lang w:val="en-US"/>
        </w:rPr>
        <w:t xml:space="preserve">Industrial ecology was popularized in 1989 in a Scientific American article by Robert </w:t>
      </w:r>
      <w:proofErr w:type="spellStart"/>
      <w:r w:rsidRPr="00BA6B6F">
        <w:rPr>
          <w:lang w:val="en-US"/>
        </w:rPr>
        <w:t>Frosch</w:t>
      </w:r>
      <w:proofErr w:type="spellEnd"/>
      <w:r w:rsidRPr="00BA6B6F">
        <w:rPr>
          <w:lang w:val="en-US"/>
        </w:rPr>
        <w:t xml:space="preserve"> and Nicholas E. </w:t>
      </w:r>
      <w:proofErr w:type="spellStart"/>
      <w:r w:rsidRPr="00BA6B6F">
        <w:rPr>
          <w:lang w:val="en-US"/>
        </w:rPr>
        <w:t>Gallopoulos</w:t>
      </w:r>
      <w:proofErr w:type="spellEnd"/>
      <w:r w:rsidRPr="00BA6B6F">
        <w:rPr>
          <w:lang w:val="en-US"/>
        </w:rPr>
        <w:t xml:space="preserve">. </w:t>
      </w:r>
      <w:proofErr w:type="spellStart"/>
      <w:r w:rsidRPr="00BA6B6F">
        <w:rPr>
          <w:lang w:val="en-US"/>
        </w:rPr>
        <w:t>Frosch</w:t>
      </w:r>
      <w:proofErr w:type="spellEnd"/>
      <w:r w:rsidRPr="00BA6B6F">
        <w:rPr>
          <w:lang w:val="en-US"/>
        </w:rPr>
        <w:t xml:space="preserve"> and </w:t>
      </w:r>
      <w:proofErr w:type="spellStart"/>
      <w:r w:rsidRPr="00BA6B6F">
        <w:rPr>
          <w:lang w:val="en-US"/>
        </w:rPr>
        <w:t>Gallopoulos</w:t>
      </w:r>
      <w:proofErr w:type="spellEnd"/>
      <w:r w:rsidRPr="00BA6B6F">
        <w:rPr>
          <w:lang w:val="en-US"/>
        </w:rPr>
        <w:t xml:space="preserve">' vision was "why would not our industrial system behave like an ecosystem, where the wastes of a species may be resource to another species? Why would not the outputs of an industry be the inputs of another, thus reducing use of raw materials, pollution, and saving on waste treatment?"[2] A notable example resides in a Danish industrial park in the city of </w:t>
      </w:r>
      <w:proofErr w:type="spellStart"/>
      <w:r w:rsidRPr="00BA6B6F">
        <w:rPr>
          <w:lang w:val="en-US"/>
        </w:rPr>
        <w:t>Kalundborg</w:t>
      </w:r>
      <w:proofErr w:type="spellEnd"/>
      <w:r w:rsidRPr="00BA6B6F">
        <w:rPr>
          <w:lang w:val="en-US"/>
        </w:rPr>
        <w:t xml:space="preserve">. Here several linkages of byproducts and waste heat can be found between numerous entities such as a large power plant, an oil refinery, a pharmaceutical plant, a plasterboard factory, an enzyme manufacturer, a waste company and the city itself.[4] Another example is the </w:t>
      </w:r>
      <w:proofErr w:type="spellStart"/>
      <w:r w:rsidRPr="00BA6B6F">
        <w:rPr>
          <w:lang w:val="en-US"/>
        </w:rPr>
        <w:t>Rantasalmi</w:t>
      </w:r>
      <w:proofErr w:type="spellEnd"/>
      <w:r w:rsidRPr="00BA6B6F">
        <w:rPr>
          <w:lang w:val="en-US"/>
        </w:rPr>
        <w:t xml:space="preserve"> EIP in </w:t>
      </w:r>
      <w:proofErr w:type="spellStart"/>
      <w:r w:rsidRPr="00BA6B6F">
        <w:rPr>
          <w:lang w:val="en-US"/>
        </w:rPr>
        <w:t>Rantasalmi</w:t>
      </w:r>
      <w:proofErr w:type="spellEnd"/>
      <w:r w:rsidRPr="00BA6B6F">
        <w:rPr>
          <w:lang w:val="en-US"/>
        </w:rPr>
        <w:t xml:space="preserve">, Finland. While this country has had previous organically formed EIP's, the park at </w:t>
      </w:r>
      <w:proofErr w:type="spellStart"/>
      <w:r w:rsidRPr="00BA6B6F">
        <w:rPr>
          <w:lang w:val="en-US"/>
        </w:rPr>
        <w:t>Rantasalmi</w:t>
      </w:r>
      <w:proofErr w:type="spellEnd"/>
      <w:r w:rsidRPr="00BA6B6F">
        <w:rPr>
          <w:lang w:val="en-US"/>
        </w:rPr>
        <w:t xml:space="preserve"> </w:t>
      </w:r>
      <w:r>
        <w:rPr>
          <w:lang w:val="en-US"/>
        </w:rPr>
        <w:t xml:space="preserve">is Finland's first planned </w:t>
      </w:r>
      <w:proofErr w:type="spellStart"/>
      <w:r>
        <w:rPr>
          <w:lang w:val="en-US"/>
        </w:rPr>
        <w:t>EIP.</w:t>
      </w:r>
      <w:r w:rsidRPr="00BA6B6F">
        <w:rPr>
          <w:lang w:val="en-US"/>
        </w:rPr>
        <w:t>The</w:t>
      </w:r>
      <w:proofErr w:type="spellEnd"/>
      <w:r w:rsidRPr="00BA6B6F">
        <w:rPr>
          <w:lang w:val="en-US"/>
        </w:rPr>
        <w:t xml:space="preserve"> scientific field Industrial Ecology has grown quickly in recent years. The Journal of Industrial Ecology (since 1997), the International Society for Industrial Ecology (since 2001), and the journal Progress in Industrial Ecology (since 2004) give Industrial Ecology a strong and dynamic position in the international scientific community. Industrial Ecology principles are also emerging in various policy realms such as the concept of the Circular Economy that is being promoted in China. Although the definition of the Circular Economy has yet to be formalized, generally the focus is on strategies such as creating a circular flow of materials, and cascading energy flows. An example of this would be using waste heat from one process to run another process that requires a lower temperature. The hope is that strategy such as this will create a more efficient economy with fewer pollutants and other unwanted by-products</w:t>
      </w:r>
      <w:proofErr w:type="gramStart"/>
      <w:r w:rsidRPr="00BA6B6F">
        <w:rPr>
          <w:lang w:val="en-US"/>
        </w:rPr>
        <w:t>.[</w:t>
      </w:r>
      <w:proofErr w:type="gramEnd"/>
      <w:r w:rsidRPr="00BA6B6F">
        <w:rPr>
          <w:lang w:val="en-US"/>
        </w:rPr>
        <w:t>5]</w:t>
      </w:r>
    </w:p>
    <w:p w:rsidR="007C31BC" w:rsidRDefault="007C31BC" w:rsidP="007C31BC">
      <w:pPr>
        <w:pStyle w:val="1"/>
      </w:pPr>
      <w:bookmarkStart w:id="16" w:name="_Toc509759031"/>
      <w:r>
        <w:lastRenderedPageBreak/>
        <w:t>Η οικογένεια μου</w:t>
      </w:r>
      <w:bookmarkEnd w:id="16"/>
    </w:p>
    <w:p w:rsidR="001E74A1" w:rsidRPr="00BE4085" w:rsidRDefault="001E74A1" w:rsidP="00BE4085">
      <w:r w:rsidRPr="001E74A1">
        <w:rPr>
          <w:noProof/>
          <w:lang w:eastAsia="el-GR"/>
        </w:rPr>
        <w:drawing>
          <wp:inline distT="0" distB="0" distL="0" distR="0">
            <wp:extent cx="5486400" cy="3200400"/>
            <wp:effectExtent l="19050" t="0" r="19050" b="0"/>
            <wp:docPr id="6" name="Διάγραμμα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4" r:lo="rId25" r:qs="rId26" r:cs="rId27"/>
              </a:graphicData>
            </a:graphic>
          </wp:inline>
        </w:drawing>
      </w:r>
    </w:p>
    <w:sectPr w:rsidR="001E74A1" w:rsidRPr="00BE4085" w:rsidSect="00FB5D14">
      <w:footerReference w:type="first" r:id="rId28"/>
      <w:type w:val="continuous"/>
      <w:pgSz w:w="11906" w:h="16838"/>
      <w:pgMar w:top="1418" w:right="1418" w:bottom="1418" w:left="1418"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5579E" w:rsidRDefault="0025579E" w:rsidP="00556E7B">
      <w:pPr>
        <w:spacing w:after="0" w:line="240" w:lineRule="auto"/>
      </w:pPr>
      <w:r>
        <w:separator/>
      </w:r>
    </w:p>
  </w:endnote>
  <w:endnote w:type="continuationSeparator" w:id="1">
    <w:p w:rsidR="0025579E" w:rsidRDefault="0025579E" w:rsidP="00556E7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0002AFF" w:usb1="C000247B" w:usb2="00000009" w:usb3="00000000" w:csb0="000001FF" w:csb1="00000000"/>
  </w:font>
  <w:font w:name="Arial">
    <w:panose1 w:val="020B0604020202020204"/>
    <w:charset w:val="A1"/>
    <w:family w:val="swiss"/>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5C83" w:rsidRPr="00B32AB0" w:rsidRDefault="00A55C83" w:rsidP="00FB5D14">
    <w:pPr>
      <w:pStyle w:val="a4"/>
      <w:rPr>
        <w:lang w:val="en-US"/>
      </w:rPr>
    </w:pPr>
    <w:r>
      <w:t>Σελ</w:t>
    </w:r>
    <w:r>
      <w:rPr>
        <w:lang w:val="en-US"/>
      </w:rPr>
      <w:t>1</w:t>
    </w:r>
    <w:r>
      <w:t xml:space="preserve">  Λήμμα </w:t>
    </w:r>
    <w:r>
      <w:rPr>
        <w:lang w:val="en-US"/>
      </w:rPr>
      <w:t>1</w:t>
    </w:r>
  </w:p>
  <w:p w:rsidR="00A55C83" w:rsidRDefault="00A55C83">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5C83" w:rsidRPr="00A55C83" w:rsidRDefault="00A55C83">
    <w:pPr>
      <w:pStyle w:val="a4"/>
      <w:rPr>
        <w:lang w:val="en-US"/>
      </w:rPr>
    </w:pPr>
    <w:r>
      <w:t xml:space="preserve">Σελ </w:t>
    </w:r>
    <w:r>
      <w:rPr>
        <w:lang w:val="en-US"/>
      </w:rPr>
      <w:t>1</w:t>
    </w:r>
    <w:r>
      <w:t xml:space="preserve"> Λήμμα </w:t>
    </w:r>
    <w:r>
      <w:rPr>
        <w:lang w:val="en-US"/>
      </w:rPr>
      <w:t>1</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76ED" w:rsidRPr="00B32AB0" w:rsidRDefault="00FB5D14" w:rsidP="00FB5D14">
    <w:pPr>
      <w:pStyle w:val="a4"/>
      <w:rPr>
        <w:lang w:val="en-US"/>
      </w:rPr>
    </w:pPr>
    <w:r>
      <w:t>Σ</w:t>
    </w:r>
    <w:r w:rsidR="00207C19">
      <w:t>ελ</w:t>
    </w:r>
    <w:r w:rsidR="00B32AB0">
      <w:rPr>
        <w:lang w:val="en-US"/>
      </w:rPr>
      <w:t>1</w:t>
    </w:r>
    <w:r>
      <w:t xml:space="preserve">  Λήμμα </w:t>
    </w:r>
    <w:r w:rsidR="00B32AB0">
      <w:rPr>
        <w:lang w:val="en-US"/>
      </w:rPr>
      <w:t>1</w:t>
    </w:r>
  </w:p>
  <w:p w:rsidR="000426C0" w:rsidRDefault="000426C0">
    <w:pPr>
      <w:pStyle w:val="a4"/>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5D14" w:rsidRDefault="00FB5D14">
    <w:pPr>
      <w:pStyle w:val="a4"/>
    </w:pPr>
    <w:r>
      <w:t>Σελ 2 Λήμμα 2,3</w:t>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7C19" w:rsidRPr="00DB4BA6" w:rsidRDefault="00DB4BA6">
    <w:pPr>
      <w:pStyle w:val="a4"/>
    </w:pPr>
    <w:r>
      <w:t>Σε3</w:t>
    </w:r>
    <w:r>
      <w:rPr>
        <w:lang w:val="en-US"/>
      </w:rPr>
      <w:t xml:space="preserve"> </w:t>
    </w:r>
    <w:r>
      <w:t>Λήμμα 3,4</w:t>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5C83" w:rsidRPr="00B32AB0" w:rsidRDefault="00A55C83" w:rsidP="00FB5D14">
    <w:pPr>
      <w:pStyle w:val="a4"/>
      <w:rPr>
        <w:lang w:val="en-US"/>
      </w:rPr>
    </w:pPr>
    <w:r>
      <w:t>Σελ</w:t>
    </w:r>
    <w:r>
      <w:rPr>
        <w:lang w:val="en-US"/>
      </w:rPr>
      <w:t>4</w:t>
    </w:r>
    <w:r>
      <w:t xml:space="preserve">  Λήμμα</w:t>
    </w:r>
    <w:r>
      <w:rPr>
        <w:lang w:val="en-US"/>
      </w:rPr>
      <w:t>5</w:t>
    </w:r>
  </w:p>
  <w:p w:rsidR="00A55C83" w:rsidRDefault="00A55C83">
    <w:pPr>
      <w:pStyle w:val="a4"/>
    </w:pP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7C19" w:rsidRPr="00207C19" w:rsidRDefault="00207C19" w:rsidP="00FB5D14">
    <w:pPr>
      <w:pStyle w:val="a4"/>
      <w:rPr>
        <w:lang w:val="en-US"/>
      </w:rPr>
    </w:pPr>
    <w:r>
      <w:t xml:space="preserve">Σελ </w:t>
    </w:r>
    <w:r>
      <w:rPr>
        <w:lang w:val="en-US"/>
      </w:rPr>
      <w:t>3</w:t>
    </w:r>
    <w:r>
      <w:t xml:space="preserve">  Λήμμα </w:t>
    </w:r>
    <w:r>
      <w:rPr>
        <w:lang w:val="en-US"/>
      </w:rPr>
      <w:t>3,4</w:t>
    </w:r>
  </w:p>
  <w:p w:rsidR="00207C19" w:rsidRDefault="00207C19">
    <w:pPr>
      <w:pStyle w:val="a4"/>
    </w:pP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5C83" w:rsidRPr="00A55C83" w:rsidRDefault="00A55C83">
    <w:pPr>
      <w:pStyle w:val="a4"/>
    </w:pPr>
    <w:r>
      <w:t>Σελ5</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5579E" w:rsidRDefault="0025579E" w:rsidP="00556E7B">
      <w:pPr>
        <w:spacing w:after="0" w:line="240" w:lineRule="auto"/>
      </w:pPr>
      <w:r>
        <w:separator/>
      </w:r>
    </w:p>
  </w:footnote>
  <w:footnote w:type="continuationSeparator" w:id="1">
    <w:p w:rsidR="0025579E" w:rsidRDefault="0025579E" w:rsidP="00556E7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5C83" w:rsidRPr="003676ED" w:rsidRDefault="00A55C83">
    <w:pPr>
      <w:pStyle w:val="a3"/>
      <w:rPr>
        <w:lang w:val="en-US"/>
      </w:rPr>
    </w:pPr>
    <w:r>
      <w:t xml:space="preserve">1 </w:t>
    </w:r>
    <w:r>
      <w:rPr>
        <w:lang w:val="en-US"/>
      </w:rPr>
      <w:t>Cultural Ecology</w:t>
    </w:r>
  </w:p>
  <w:p w:rsidR="00A55C83" w:rsidRDefault="00A55C83">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5C83" w:rsidRPr="00FB5D14" w:rsidRDefault="00A55C83">
    <w:pPr>
      <w:pStyle w:val="a3"/>
      <w:rPr>
        <w:lang w:val="en-US"/>
      </w:rPr>
    </w:pPr>
    <w:r>
      <w:rPr>
        <w:lang w:val="en-US"/>
      </w:rPr>
      <w:t xml:space="preserve">1. Cultural Ecology </w:t>
    </w:r>
  </w:p>
  <w:p w:rsidR="00A55C83" w:rsidRPr="00FB5D14" w:rsidRDefault="00A55C83">
    <w:pPr>
      <w:pStyle w:val="a3"/>
      <w:rPr>
        <w:lang w:val="en-US"/>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76ED" w:rsidRPr="003676ED" w:rsidRDefault="003676ED">
    <w:pPr>
      <w:pStyle w:val="a3"/>
      <w:rPr>
        <w:lang w:val="en-US"/>
      </w:rPr>
    </w:pPr>
    <w:r>
      <w:t xml:space="preserve">1 </w:t>
    </w:r>
    <w:r>
      <w:rPr>
        <w:lang w:val="en-US"/>
      </w:rPr>
      <w:t>Cultural Ecology</w:t>
    </w:r>
  </w:p>
  <w:p w:rsidR="003676ED" w:rsidRDefault="003676ED">
    <w:pPr>
      <w:pStyle w:val="a3"/>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5D14" w:rsidRPr="00FB5D14" w:rsidRDefault="00207C19">
    <w:pPr>
      <w:pStyle w:val="a3"/>
      <w:rPr>
        <w:lang w:val="en-US"/>
      </w:rPr>
    </w:pPr>
    <w:r>
      <w:rPr>
        <w:lang w:val="en-US"/>
      </w:rPr>
      <w:t xml:space="preserve">2. </w:t>
    </w:r>
    <w:r w:rsidR="00FB5D14">
      <w:rPr>
        <w:lang w:val="en-US"/>
      </w:rPr>
      <w:t xml:space="preserve">Political and Human Ecology </w:t>
    </w:r>
  </w:p>
  <w:p w:rsidR="00FB5D14" w:rsidRPr="00FB5D14" w:rsidRDefault="00FB5D14">
    <w:pPr>
      <w:pStyle w:val="a3"/>
      <w:rPr>
        <w:lang w:val="en-US"/>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7C19" w:rsidRPr="00DB4BA6" w:rsidRDefault="00207C19">
    <w:pPr>
      <w:pStyle w:val="a3"/>
    </w:pPr>
  </w:p>
  <w:p w:rsidR="00207C19" w:rsidRPr="00FB5D14" w:rsidRDefault="00207C19">
    <w:pPr>
      <w:pStyle w:val="a3"/>
      <w:rPr>
        <w:lang w:val="en-US"/>
      </w:rPr>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7C19" w:rsidRPr="003676ED" w:rsidRDefault="00207C19">
    <w:pPr>
      <w:pStyle w:val="a3"/>
      <w:rPr>
        <w:lang w:val="en-US"/>
      </w:rPr>
    </w:pPr>
    <w:r>
      <w:rPr>
        <w:lang w:val="en-US"/>
      </w:rPr>
      <w:t>4. Industrial Ecology</w:t>
    </w:r>
  </w:p>
  <w:p w:rsidR="00207C19" w:rsidRPr="00207C19" w:rsidRDefault="00207C19">
    <w:pPr>
      <w:pStyle w:val="a3"/>
      <w:rPr>
        <w:lang w:val="en-US"/>
      </w:rPr>
    </w:pP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7C19" w:rsidRPr="003676ED" w:rsidRDefault="00207C19">
    <w:pPr>
      <w:pStyle w:val="a3"/>
      <w:rPr>
        <w:lang w:val="en-US"/>
      </w:rPr>
    </w:pPr>
    <w:r>
      <w:rPr>
        <w:lang w:val="en-US"/>
      </w:rPr>
      <w:t>Industrial Ecology</w:t>
    </w:r>
  </w:p>
  <w:p w:rsidR="00207C19" w:rsidRDefault="00207C19">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285DD7"/>
    <w:multiLevelType w:val="hybridMultilevel"/>
    <w:tmpl w:val="D59AF16A"/>
    <w:lvl w:ilvl="0" w:tplc="7A8E1D56">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trackRevisions/>
  <w:defaultTabStop w:val="709"/>
  <w:drawingGridHorizontalSpacing w:val="110"/>
  <w:displayHorizontalDrawingGridEvery w:val="2"/>
  <w:characterSpacingControl w:val="doNotCompress"/>
  <w:hdrShapeDefaults>
    <o:shapedefaults v:ext="edit" spidmax="12289"/>
  </w:hdrShapeDefaults>
  <w:footnotePr>
    <w:footnote w:id="0"/>
    <w:footnote w:id="1"/>
  </w:footnotePr>
  <w:endnotePr>
    <w:endnote w:id="0"/>
    <w:endnote w:id="1"/>
  </w:endnotePr>
  <w:compat/>
  <w:rsids>
    <w:rsidRoot w:val="00E648D8"/>
    <w:rsid w:val="000426C0"/>
    <w:rsid w:val="000A0DDE"/>
    <w:rsid w:val="000A49AA"/>
    <w:rsid w:val="001C2CFD"/>
    <w:rsid w:val="001E74A1"/>
    <w:rsid w:val="00207C19"/>
    <w:rsid w:val="0025579E"/>
    <w:rsid w:val="003676ED"/>
    <w:rsid w:val="00376E3C"/>
    <w:rsid w:val="00392ECF"/>
    <w:rsid w:val="003F6588"/>
    <w:rsid w:val="004A1E4B"/>
    <w:rsid w:val="004F57FD"/>
    <w:rsid w:val="004F62C2"/>
    <w:rsid w:val="00511BFD"/>
    <w:rsid w:val="00556E7B"/>
    <w:rsid w:val="005C1874"/>
    <w:rsid w:val="00610B1D"/>
    <w:rsid w:val="00625902"/>
    <w:rsid w:val="006773F4"/>
    <w:rsid w:val="006E00E0"/>
    <w:rsid w:val="0072194B"/>
    <w:rsid w:val="00737625"/>
    <w:rsid w:val="00747FC6"/>
    <w:rsid w:val="007C216F"/>
    <w:rsid w:val="007C31BC"/>
    <w:rsid w:val="007E2354"/>
    <w:rsid w:val="00814EBC"/>
    <w:rsid w:val="008F66AD"/>
    <w:rsid w:val="009237DE"/>
    <w:rsid w:val="00942187"/>
    <w:rsid w:val="0095167E"/>
    <w:rsid w:val="009B0016"/>
    <w:rsid w:val="009B3694"/>
    <w:rsid w:val="009C0851"/>
    <w:rsid w:val="009E4035"/>
    <w:rsid w:val="00A2465C"/>
    <w:rsid w:val="00A55C83"/>
    <w:rsid w:val="00AE3BBE"/>
    <w:rsid w:val="00AF2934"/>
    <w:rsid w:val="00B24536"/>
    <w:rsid w:val="00B32AB0"/>
    <w:rsid w:val="00B46FE7"/>
    <w:rsid w:val="00BA6B6F"/>
    <w:rsid w:val="00BE01A6"/>
    <w:rsid w:val="00BE4085"/>
    <w:rsid w:val="00BE49EC"/>
    <w:rsid w:val="00C7035F"/>
    <w:rsid w:val="00CD122F"/>
    <w:rsid w:val="00D34F4B"/>
    <w:rsid w:val="00D371BD"/>
    <w:rsid w:val="00DB4BA6"/>
    <w:rsid w:val="00DC6EBC"/>
    <w:rsid w:val="00E431A9"/>
    <w:rsid w:val="00E648D8"/>
    <w:rsid w:val="00F64B90"/>
    <w:rsid w:val="00FB5D14"/>
    <w:rsid w:val="00FE3071"/>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4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7035F"/>
    <w:rPr>
      <w:rFonts w:ascii="Times New Roman" w:hAnsi="Times New Roman"/>
    </w:rPr>
  </w:style>
  <w:style w:type="paragraph" w:styleId="1">
    <w:name w:val="heading 1"/>
    <w:basedOn w:val="a"/>
    <w:next w:val="a"/>
    <w:link w:val="1Char"/>
    <w:uiPriority w:val="9"/>
    <w:qFormat/>
    <w:rsid w:val="00747FC6"/>
    <w:pPr>
      <w:keepNext/>
      <w:keepLines/>
      <w:spacing w:before="480" w:after="0"/>
      <w:outlineLvl w:val="0"/>
    </w:pPr>
    <w:rPr>
      <w:rFonts w:ascii="Arial" w:eastAsiaTheme="majorEastAsia" w:hAnsi="Arial" w:cstheme="majorBidi"/>
      <w:b/>
      <w:bCs/>
      <w:color w:val="FF0000"/>
      <w:sz w:val="28"/>
      <w:szCs w:val="28"/>
    </w:rPr>
  </w:style>
  <w:style w:type="paragraph" w:styleId="2">
    <w:name w:val="heading 2"/>
    <w:basedOn w:val="a"/>
    <w:link w:val="2Char"/>
    <w:uiPriority w:val="9"/>
    <w:qFormat/>
    <w:rsid w:val="0095167E"/>
    <w:pPr>
      <w:spacing w:before="100" w:beforeAutospacing="1" w:after="100" w:afterAutospacing="1" w:line="240" w:lineRule="auto"/>
      <w:outlineLvl w:val="1"/>
    </w:pPr>
    <w:rPr>
      <w:rFonts w:eastAsia="Times New Roman" w:cs="Times New Roman"/>
      <w:b/>
      <w:bCs/>
      <w:sz w:val="36"/>
      <w:szCs w:val="36"/>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
    <w:name w:val="Hyperlink"/>
    <w:basedOn w:val="a0"/>
    <w:uiPriority w:val="99"/>
    <w:unhideWhenUsed/>
    <w:rsid w:val="00E648D8"/>
    <w:rPr>
      <w:color w:val="0000FF"/>
      <w:u w:val="single"/>
    </w:rPr>
  </w:style>
  <w:style w:type="paragraph" w:styleId="a3">
    <w:name w:val="header"/>
    <w:basedOn w:val="a"/>
    <w:link w:val="Char"/>
    <w:uiPriority w:val="99"/>
    <w:unhideWhenUsed/>
    <w:rsid w:val="00556E7B"/>
    <w:pPr>
      <w:tabs>
        <w:tab w:val="center" w:pos="4153"/>
        <w:tab w:val="right" w:pos="8306"/>
      </w:tabs>
      <w:spacing w:after="0" w:line="240" w:lineRule="auto"/>
    </w:pPr>
  </w:style>
  <w:style w:type="character" w:customStyle="1" w:styleId="Char">
    <w:name w:val="Κεφαλίδα Char"/>
    <w:basedOn w:val="a0"/>
    <w:link w:val="a3"/>
    <w:uiPriority w:val="99"/>
    <w:rsid w:val="00556E7B"/>
  </w:style>
  <w:style w:type="paragraph" w:styleId="a4">
    <w:name w:val="footer"/>
    <w:basedOn w:val="a"/>
    <w:link w:val="Char0"/>
    <w:uiPriority w:val="99"/>
    <w:unhideWhenUsed/>
    <w:rsid w:val="00556E7B"/>
    <w:pPr>
      <w:tabs>
        <w:tab w:val="center" w:pos="4153"/>
        <w:tab w:val="right" w:pos="8306"/>
      </w:tabs>
      <w:spacing w:after="0" w:line="240" w:lineRule="auto"/>
    </w:pPr>
  </w:style>
  <w:style w:type="character" w:customStyle="1" w:styleId="Char0">
    <w:name w:val="Υποσέλιδο Char"/>
    <w:basedOn w:val="a0"/>
    <w:link w:val="a4"/>
    <w:uiPriority w:val="99"/>
    <w:rsid w:val="00556E7B"/>
  </w:style>
  <w:style w:type="paragraph" w:styleId="a5">
    <w:name w:val="Balloon Text"/>
    <w:basedOn w:val="a"/>
    <w:link w:val="Char1"/>
    <w:uiPriority w:val="99"/>
    <w:semiHidden/>
    <w:unhideWhenUsed/>
    <w:rsid w:val="00556E7B"/>
    <w:pPr>
      <w:spacing w:after="0" w:line="240" w:lineRule="auto"/>
    </w:pPr>
    <w:rPr>
      <w:rFonts w:ascii="Tahoma" w:hAnsi="Tahoma" w:cs="Tahoma"/>
      <w:sz w:val="16"/>
      <w:szCs w:val="16"/>
    </w:rPr>
  </w:style>
  <w:style w:type="character" w:customStyle="1" w:styleId="Char1">
    <w:name w:val="Κείμενο πλαισίου Char"/>
    <w:basedOn w:val="a0"/>
    <w:link w:val="a5"/>
    <w:uiPriority w:val="99"/>
    <w:semiHidden/>
    <w:rsid w:val="00556E7B"/>
    <w:rPr>
      <w:rFonts w:ascii="Tahoma" w:hAnsi="Tahoma" w:cs="Tahoma"/>
      <w:sz w:val="16"/>
      <w:szCs w:val="16"/>
    </w:rPr>
  </w:style>
  <w:style w:type="paragraph" w:styleId="Web">
    <w:name w:val="Normal (Web)"/>
    <w:basedOn w:val="a"/>
    <w:uiPriority w:val="99"/>
    <w:semiHidden/>
    <w:unhideWhenUsed/>
    <w:rsid w:val="009C0851"/>
    <w:pPr>
      <w:spacing w:before="100" w:beforeAutospacing="1" w:after="100" w:afterAutospacing="1" w:line="240" w:lineRule="auto"/>
    </w:pPr>
    <w:rPr>
      <w:rFonts w:eastAsia="Times New Roman" w:cs="Times New Roman"/>
      <w:sz w:val="24"/>
      <w:szCs w:val="24"/>
      <w:lang w:eastAsia="el-GR"/>
    </w:rPr>
  </w:style>
  <w:style w:type="character" w:customStyle="1" w:styleId="2Char">
    <w:name w:val="Επικεφαλίδα 2 Char"/>
    <w:basedOn w:val="a0"/>
    <w:link w:val="2"/>
    <w:uiPriority w:val="9"/>
    <w:rsid w:val="0095167E"/>
    <w:rPr>
      <w:rFonts w:ascii="Times New Roman" w:eastAsia="Times New Roman" w:hAnsi="Times New Roman" w:cs="Times New Roman"/>
      <w:b/>
      <w:bCs/>
      <w:sz w:val="36"/>
      <w:szCs w:val="36"/>
      <w:lang w:eastAsia="el-GR"/>
    </w:rPr>
  </w:style>
  <w:style w:type="character" w:customStyle="1" w:styleId="mw-headline">
    <w:name w:val="mw-headline"/>
    <w:basedOn w:val="a0"/>
    <w:rsid w:val="0095167E"/>
  </w:style>
  <w:style w:type="character" w:customStyle="1" w:styleId="1Char">
    <w:name w:val="Επικεφαλίδα 1 Char"/>
    <w:basedOn w:val="a0"/>
    <w:link w:val="1"/>
    <w:uiPriority w:val="9"/>
    <w:rsid w:val="00747FC6"/>
    <w:rPr>
      <w:rFonts w:ascii="Arial" w:eastAsiaTheme="majorEastAsia" w:hAnsi="Arial" w:cstheme="majorBidi"/>
      <w:b/>
      <w:bCs/>
      <w:color w:val="FF0000"/>
      <w:sz w:val="28"/>
      <w:szCs w:val="28"/>
    </w:rPr>
  </w:style>
  <w:style w:type="paragraph" w:styleId="a6">
    <w:name w:val="No Spacing"/>
    <w:link w:val="Char2"/>
    <w:uiPriority w:val="1"/>
    <w:qFormat/>
    <w:rsid w:val="00AF2934"/>
    <w:pPr>
      <w:spacing w:after="0" w:line="240" w:lineRule="auto"/>
    </w:pPr>
  </w:style>
  <w:style w:type="table" w:styleId="a7">
    <w:name w:val="Table Grid"/>
    <w:basedOn w:val="a1"/>
    <w:uiPriority w:val="59"/>
    <w:rsid w:val="00AF293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2">
    <w:name w:val="Χωρίς διάστιχο Char"/>
    <w:basedOn w:val="a0"/>
    <w:link w:val="a6"/>
    <w:uiPriority w:val="1"/>
    <w:rsid w:val="009B0016"/>
  </w:style>
  <w:style w:type="paragraph" w:styleId="a8">
    <w:name w:val="TOC Heading"/>
    <w:basedOn w:val="1"/>
    <w:next w:val="a"/>
    <w:uiPriority w:val="39"/>
    <w:semiHidden/>
    <w:unhideWhenUsed/>
    <w:qFormat/>
    <w:rsid w:val="00F64B90"/>
    <w:pPr>
      <w:outlineLvl w:val="9"/>
    </w:pPr>
    <w:rPr>
      <w:rFonts w:asciiTheme="majorHAnsi" w:hAnsiTheme="majorHAnsi"/>
      <w:color w:val="365F91" w:themeColor="accent1" w:themeShade="BF"/>
    </w:rPr>
  </w:style>
  <w:style w:type="paragraph" w:styleId="10">
    <w:name w:val="toc 1"/>
    <w:basedOn w:val="a"/>
    <w:next w:val="a"/>
    <w:autoRedefine/>
    <w:uiPriority w:val="39"/>
    <w:unhideWhenUsed/>
    <w:qFormat/>
    <w:rsid w:val="00F64B90"/>
    <w:pPr>
      <w:spacing w:after="100"/>
    </w:pPr>
  </w:style>
  <w:style w:type="paragraph" w:styleId="20">
    <w:name w:val="toc 2"/>
    <w:basedOn w:val="a"/>
    <w:next w:val="a"/>
    <w:autoRedefine/>
    <w:uiPriority w:val="39"/>
    <w:unhideWhenUsed/>
    <w:qFormat/>
    <w:rsid w:val="00F64B90"/>
    <w:pPr>
      <w:spacing w:after="100"/>
      <w:ind w:left="220"/>
    </w:pPr>
  </w:style>
  <w:style w:type="paragraph" w:styleId="3">
    <w:name w:val="toc 3"/>
    <w:basedOn w:val="a"/>
    <w:next w:val="a"/>
    <w:autoRedefine/>
    <w:uiPriority w:val="39"/>
    <w:semiHidden/>
    <w:unhideWhenUsed/>
    <w:qFormat/>
    <w:rsid w:val="00F64B90"/>
    <w:pPr>
      <w:spacing w:after="100"/>
      <w:ind w:left="440"/>
    </w:pPr>
    <w:rPr>
      <w:rFonts w:asciiTheme="minorHAnsi" w:eastAsiaTheme="minorEastAsia" w:hAnsiTheme="minorHAns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
    <w:name w:val="Hyperlink"/>
    <w:basedOn w:val="a0"/>
    <w:uiPriority w:val="99"/>
    <w:semiHidden/>
    <w:unhideWhenUsed/>
    <w:rsid w:val="00E648D8"/>
    <w:rPr>
      <w:color w:val="0000FF"/>
      <w:u w:val="single"/>
    </w:rPr>
  </w:style>
  <w:style w:type="paragraph" w:styleId="a3">
    <w:name w:val="header"/>
    <w:basedOn w:val="a"/>
    <w:link w:val="Char"/>
    <w:uiPriority w:val="99"/>
    <w:unhideWhenUsed/>
    <w:rsid w:val="00556E7B"/>
    <w:pPr>
      <w:tabs>
        <w:tab w:val="center" w:pos="4153"/>
        <w:tab w:val="right" w:pos="8306"/>
      </w:tabs>
      <w:spacing w:after="0" w:line="240" w:lineRule="auto"/>
    </w:pPr>
  </w:style>
  <w:style w:type="character" w:customStyle="1" w:styleId="Char">
    <w:name w:val="Κεφαλίδα Char"/>
    <w:basedOn w:val="a0"/>
    <w:link w:val="a3"/>
    <w:uiPriority w:val="99"/>
    <w:rsid w:val="00556E7B"/>
  </w:style>
  <w:style w:type="paragraph" w:styleId="a4">
    <w:name w:val="footer"/>
    <w:basedOn w:val="a"/>
    <w:link w:val="Char0"/>
    <w:uiPriority w:val="99"/>
    <w:unhideWhenUsed/>
    <w:rsid w:val="00556E7B"/>
    <w:pPr>
      <w:tabs>
        <w:tab w:val="center" w:pos="4153"/>
        <w:tab w:val="right" w:pos="8306"/>
      </w:tabs>
      <w:spacing w:after="0" w:line="240" w:lineRule="auto"/>
    </w:pPr>
  </w:style>
  <w:style w:type="character" w:customStyle="1" w:styleId="Char0">
    <w:name w:val="Υποσέλιδο Char"/>
    <w:basedOn w:val="a0"/>
    <w:link w:val="a4"/>
    <w:uiPriority w:val="99"/>
    <w:rsid w:val="00556E7B"/>
  </w:style>
  <w:style w:type="paragraph" w:styleId="a5">
    <w:name w:val="Balloon Text"/>
    <w:basedOn w:val="a"/>
    <w:link w:val="Char1"/>
    <w:uiPriority w:val="99"/>
    <w:semiHidden/>
    <w:unhideWhenUsed/>
    <w:rsid w:val="00556E7B"/>
    <w:pPr>
      <w:spacing w:after="0" w:line="240" w:lineRule="auto"/>
    </w:pPr>
    <w:rPr>
      <w:rFonts w:ascii="Tahoma" w:hAnsi="Tahoma" w:cs="Tahoma"/>
      <w:sz w:val="16"/>
      <w:szCs w:val="16"/>
    </w:rPr>
  </w:style>
  <w:style w:type="character" w:customStyle="1" w:styleId="Char1">
    <w:name w:val="Κείμενο πλαισίου Char"/>
    <w:basedOn w:val="a0"/>
    <w:link w:val="a5"/>
    <w:uiPriority w:val="99"/>
    <w:semiHidden/>
    <w:rsid w:val="00556E7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93806138">
      <w:bodyDiv w:val="1"/>
      <w:marLeft w:val="0"/>
      <w:marRight w:val="0"/>
      <w:marTop w:val="0"/>
      <w:marBottom w:val="0"/>
      <w:divBdr>
        <w:top w:val="none" w:sz="0" w:space="0" w:color="auto"/>
        <w:left w:val="none" w:sz="0" w:space="0" w:color="auto"/>
        <w:bottom w:val="none" w:sz="0" w:space="0" w:color="auto"/>
        <w:right w:val="none" w:sz="0" w:space="0" w:color="auto"/>
      </w:divBdr>
    </w:div>
    <w:div w:id="280502144">
      <w:bodyDiv w:val="1"/>
      <w:marLeft w:val="0"/>
      <w:marRight w:val="0"/>
      <w:marTop w:val="0"/>
      <w:marBottom w:val="0"/>
      <w:divBdr>
        <w:top w:val="none" w:sz="0" w:space="0" w:color="auto"/>
        <w:left w:val="none" w:sz="0" w:space="0" w:color="auto"/>
        <w:bottom w:val="none" w:sz="0" w:space="0" w:color="auto"/>
        <w:right w:val="none" w:sz="0" w:space="0" w:color="auto"/>
      </w:divBdr>
    </w:div>
    <w:div w:id="336811441">
      <w:bodyDiv w:val="1"/>
      <w:marLeft w:val="0"/>
      <w:marRight w:val="0"/>
      <w:marTop w:val="0"/>
      <w:marBottom w:val="0"/>
      <w:divBdr>
        <w:top w:val="none" w:sz="0" w:space="0" w:color="auto"/>
        <w:left w:val="none" w:sz="0" w:space="0" w:color="auto"/>
        <w:bottom w:val="none" w:sz="0" w:space="0" w:color="auto"/>
        <w:right w:val="none" w:sz="0" w:space="0" w:color="auto"/>
      </w:divBdr>
    </w:div>
    <w:div w:id="338312410">
      <w:bodyDiv w:val="1"/>
      <w:marLeft w:val="0"/>
      <w:marRight w:val="0"/>
      <w:marTop w:val="0"/>
      <w:marBottom w:val="0"/>
      <w:divBdr>
        <w:top w:val="none" w:sz="0" w:space="0" w:color="auto"/>
        <w:left w:val="none" w:sz="0" w:space="0" w:color="auto"/>
        <w:bottom w:val="none" w:sz="0" w:space="0" w:color="auto"/>
        <w:right w:val="none" w:sz="0" w:space="0" w:color="auto"/>
      </w:divBdr>
    </w:div>
    <w:div w:id="723601055">
      <w:bodyDiv w:val="1"/>
      <w:marLeft w:val="0"/>
      <w:marRight w:val="0"/>
      <w:marTop w:val="0"/>
      <w:marBottom w:val="0"/>
      <w:divBdr>
        <w:top w:val="none" w:sz="0" w:space="0" w:color="auto"/>
        <w:left w:val="none" w:sz="0" w:space="0" w:color="auto"/>
        <w:bottom w:val="none" w:sz="0" w:space="0" w:color="auto"/>
        <w:right w:val="none" w:sz="0" w:space="0" w:color="auto"/>
      </w:divBdr>
    </w:div>
    <w:div w:id="814374350">
      <w:bodyDiv w:val="1"/>
      <w:marLeft w:val="0"/>
      <w:marRight w:val="0"/>
      <w:marTop w:val="0"/>
      <w:marBottom w:val="0"/>
      <w:divBdr>
        <w:top w:val="none" w:sz="0" w:space="0" w:color="auto"/>
        <w:left w:val="none" w:sz="0" w:space="0" w:color="auto"/>
        <w:bottom w:val="none" w:sz="0" w:space="0" w:color="auto"/>
        <w:right w:val="none" w:sz="0" w:space="0" w:color="auto"/>
      </w:divBdr>
    </w:div>
    <w:div w:id="819348121">
      <w:bodyDiv w:val="1"/>
      <w:marLeft w:val="0"/>
      <w:marRight w:val="0"/>
      <w:marTop w:val="0"/>
      <w:marBottom w:val="0"/>
      <w:divBdr>
        <w:top w:val="none" w:sz="0" w:space="0" w:color="auto"/>
        <w:left w:val="none" w:sz="0" w:space="0" w:color="auto"/>
        <w:bottom w:val="none" w:sz="0" w:space="0" w:color="auto"/>
        <w:right w:val="none" w:sz="0" w:space="0" w:color="auto"/>
      </w:divBdr>
    </w:div>
    <w:div w:id="933854615">
      <w:bodyDiv w:val="1"/>
      <w:marLeft w:val="0"/>
      <w:marRight w:val="0"/>
      <w:marTop w:val="0"/>
      <w:marBottom w:val="0"/>
      <w:divBdr>
        <w:top w:val="none" w:sz="0" w:space="0" w:color="auto"/>
        <w:left w:val="none" w:sz="0" w:space="0" w:color="auto"/>
        <w:bottom w:val="none" w:sz="0" w:space="0" w:color="auto"/>
        <w:right w:val="none" w:sz="0" w:space="0" w:color="auto"/>
      </w:divBdr>
    </w:div>
    <w:div w:id="962342592">
      <w:bodyDiv w:val="1"/>
      <w:marLeft w:val="0"/>
      <w:marRight w:val="0"/>
      <w:marTop w:val="0"/>
      <w:marBottom w:val="0"/>
      <w:divBdr>
        <w:top w:val="none" w:sz="0" w:space="0" w:color="auto"/>
        <w:left w:val="none" w:sz="0" w:space="0" w:color="auto"/>
        <w:bottom w:val="none" w:sz="0" w:space="0" w:color="auto"/>
        <w:right w:val="none" w:sz="0" w:space="0" w:color="auto"/>
      </w:divBdr>
    </w:div>
    <w:div w:id="1009791514">
      <w:bodyDiv w:val="1"/>
      <w:marLeft w:val="0"/>
      <w:marRight w:val="0"/>
      <w:marTop w:val="0"/>
      <w:marBottom w:val="0"/>
      <w:divBdr>
        <w:top w:val="none" w:sz="0" w:space="0" w:color="auto"/>
        <w:left w:val="none" w:sz="0" w:space="0" w:color="auto"/>
        <w:bottom w:val="none" w:sz="0" w:space="0" w:color="auto"/>
        <w:right w:val="none" w:sz="0" w:space="0" w:color="auto"/>
      </w:divBdr>
    </w:div>
    <w:div w:id="1080522875">
      <w:bodyDiv w:val="1"/>
      <w:marLeft w:val="0"/>
      <w:marRight w:val="0"/>
      <w:marTop w:val="0"/>
      <w:marBottom w:val="0"/>
      <w:divBdr>
        <w:top w:val="none" w:sz="0" w:space="0" w:color="auto"/>
        <w:left w:val="none" w:sz="0" w:space="0" w:color="auto"/>
        <w:bottom w:val="none" w:sz="0" w:space="0" w:color="auto"/>
        <w:right w:val="none" w:sz="0" w:space="0" w:color="auto"/>
      </w:divBdr>
    </w:div>
    <w:div w:id="1201239976">
      <w:bodyDiv w:val="1"/>
      <w:marLeft w:val="0"/>
      <w:marRight w:val="0"/>
      <w:marTop w:val="0"/>
      <w:marBottom w:val="0"/>
      <w:divBdr>
        <w:top w:val="none" w:sz="0" w:space="0" w:color="auto"/>
        <w:left w:val="none" w:sz="0" w:space="0" w:color="auto"/>
        <w:bottom w:val="none" w:sz="0" w:space="0" w:color="auto"/>
        <w:right w:val="none" w:sz="0" w:space="0" w:color="auto"/>
      </w:divBdr>
    </w:div>
    <w:div w:id="1969507328">
      <w:bodyDiv w:val="1"/>
      <w:marLeft w:val="0"/>
      <w:marRight w:val="0"/>
      <w:marTop w:val="0"/>
      <w:marBottom w:val="0"/>
      <w:divBdr>
        <w:top w:val="none" w:sz="0" w:space="0" w:color="auto"/>
        <w:left w:val="none" w:sz="0" w:space="0" w:color="auto"/>
        <w:bottom w:val="none" w:sz="0" w:space="0" w:color="auto"/>
        <w:right w:val="none" w:sz="0" w:space="0" w:color="auto"/>
      </w:divBdr>
    </w:div>
    <w:div w:id="19950621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footer" Target="footer5.xml"/><Relationship Id="rId26" Type="http://schemas.openxmlformats.org/officeDocument/2006/relationships/diagramQuickStyle" Target="diagrams/quickStyle1.xml"/><Relationship Id="rId3" Type="http://schemas.openxmlformats.org/officeDocument/2006/relationships/numbering" Target="numbering.xml"/><Relationship Id="rId21" Type="http://schemas.openxmlformats.org/officeDocument/2006/relationships/image" Target="media/image1.gif"/><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eader" Target="header5.xml"/><Relationship Id="rId25" Type="http://schemas.openxmlformats.org/officeDocument/2006/relationships/diagramLayout" Target="diagrams/layout1.xml"/><Relationship Id="rId2" Type="http://schemas.openxmlformats.org/officeDocument/2006/relationships/customXml" Target="../customXml/item2.xml"/><Relationship Id="rId16" Type="http://schemas.openxmlformats.org/officeDocument/2006/relationships/footer" Target="footer4.xml"/><Relationship Id="rId20" Type="http://schemas.openxmlformats.org/officeDocument/2006/relationships/footer" Target="footer6.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diagramData" Target="diagrams/data1.xml"/><Relationship Id="rId32" Type="http://schemas.microsoft.com/office/2007/relationships/stylesWithEffects" Target="stylesWithEffects.xml"/><Relationship Id="rId5" Type="http://schemas.openxmlformats.org/officeDocument/2006/relationships/settings" Target="settings.xml"/><Relationship Id="rId15" Type="http://schemas.openxmlformats.org/officeDocument/2006/relationships/header" Target="header4.xml"/><Relationship Id="rId23" Type="http://schemas.openxmlformats.org/officeDocument/2006/relationships/footer" Target="footer7.xml"/><Relationship Id="rId28" Type="http://schemas.openxmlformats.org/officeDocument/2006/relationships/footer" Target="footer8.xml"/><Relationship Id="rId10" Type="http://schemas.openxmlformats.org/officeDocument/2006/relationships/footer" Target="footer1.xml"/><Relationship Id="rId19" Type="http://schemas.openxmlformats.org/officeDocument/2006/relationships/header" Target="header6.xml"/><Relationship Id="rId31" Type="http://schemas.openxmlformats.org/officeDocument/2006/relationships/theme" Target="theme/theme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eader" Target="header7.xml"/><Relationship Id="rId27" Type="http://schemas.openxmlformats.org/officeDocument/2006/relationships/diagramColors" Target="diagrams/colors1.xml"/><Relationship Id="rId30" Type="http://schemas.openxmlformats.org/officeDocument/2006/relationships/glossaryDocument" Target="glossary/document.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6366B7F0-58CC-415B-88BA-2BC47993859D}" type="doc">
      <dgm:prSet loTypeId="urn:microsoft.com/office/officeart/2005/8/layout/hierarchy1" loCatId="hierarchy" qsTypeId="urn:microsoft.com/office/officeart/2005/8/quickstyle/simple1" qsCatId="simple" csTypeId="urn:microsoft.com/office/officeart/2005/8/colors/accent1_2" csCatId="accent1" phldr="1"/>
      <dgm:spPr/>
      <dgm:t>
        <a:bodyPr/>
        <a:lstStyle/>
        <a:p>
          <a:endParaRPr lang="el-GR"/>
        </a:p>
      </dgm:t>
    </dgm:pt>
    <dgm:pt modelId="{55192D3C-D961-411C-B4B1-139918DE189A}">
      <dgm:prSet phldrT="[Κείμενο]"/>
      <dgm:spPr/>
      <dgm:t>
        <a:bodyPr/>
        <a:lstStyle/>
        <a:p>
          <a:r>
            <a:rPr lang="el-GR"/>
            <a:t>ΙΩΑΝΝΗΣ ΞΑΝΘΑΚΗΣ</a:t>
          </a:r>
        </a:p>
        <a:p>
          <a:r>
            <a:rPr lang="el-GR"/>
            <a:t>ΕΥΘΥΜΙΑ ΨΑΡΟΥΛΗ</a:t>
          </a:r>
        </a:p>
      </dgm:t>
    </dgm:pt>
    <dgm:pt modelId="{EF55AD00-E117-48D4-9694-923A246FB341}" type="parTrans" cxnId="{B157AA4C-DCF9-4BEF-BB2B-085126A1C064}">
      <dgm:prSet/>
      <dgm:spPr/>
      <dgm:t>
        <a:bodyPr/>
        <a:lstStyle/>
        <a:p>
          <a:endParaRPr lang="el-GR"/>
        </a:p>
      </dgm:t>
    </dgm:pt>
    <dgm:pt modelId="{FB1ABB0F-39F0-437F-AC6F-427817722A46}" type="sibTrans" cxnId="{B157AA4C-DCF9-4BEF-BB2B-085126A1C064}">
      <dgm:prSet/>
      <dgm:spPr/>
      <dgm:t>
        <a:bodyPr/>
        <a:lstStyle/>
        <a:p>
          <a:endParaRPr lang="el-GR"/>
        </a:p>
      </dgm:t>
    </dgm:pt>
    <dgm:pt modelId="{53BCDD5E-2199-40CE-9BAC-F3E7A57EBF35}">
      <dgm:prSet phldrT="[Κείμενο]"/>
      <dgm:spPr/>
      <dgm:t>
        <a:bodyPr/>
        <a:lstStyle/>
        <a:p>
          <a:r>
            <a:rPr lang="el-GR"/>
            <a:t>ΚΩΝΣΤΑΝΤΙΝΟΣ ΞΑΝΘΑΚΗΣ</a:t>
          </a:r>
        </a:p>
      </dgm:t>
    </dgm:pt>
    <dgm:pt modelId="{C0AB8F6F-574E-4BAE-9316-E9879B00439A}" type="parTrans" cxnId="{8DC0F5B3-25C1-490A-8400-FE9A7A9DF01A}">
      <dgm:prSet/>
      <dgm:spPr/>
      <dgm:t>
        <a:bodyPr/>
        <a:lstStyle/>
        <a:p>
          <a:endParaRPr lang="el-GR"/>
        </a:p>
      </dgm:t>
    </dgm:pt>
    <dgm:pt modelId="{6E5D3C58-ED69-44D0-9EA5-D4EEB07039FC}" type="sibTrans" cxnId="{8DC0F5B3-25C1-490A-8400-FE9A7A9DF01A}">
      <dgm:prSet/>
      <dgm:spPr/>
      <dgm:t>
        <a:bodyPr/>
        <a:lstStyle/>
        <a:p>
          <a:endParaRPr lang="el-GR"/>
        </a:p>
      </dgm:t>
    </dgm:pt>
    <dgm:pt modelId="{04F6EA40-D092-4BD3-A603-8B4EE3144936}">
      <dgm:prSet phldrT="[Κείμενο]"/>
      <dgm:spPr/>
      <dgm:t>
        <a:bodyPr/>
        <a:lstStyle/>
        <a:p>
          <a:r>
            <a:rPr lang="el-GR"/>
            <a:t>ΘΕΟΔΩΡΑ ΞΑΝΘΑΚΗ</a:t>
          </a:r>
        </a:p>
      </dgm:t>
    </dgm:pt>
    <dgm:pt modelId="{BF6116A7-F497-4DA5-A47B-904B59D9ADDF}" type="sibTrans" cxnId="{09C00B5F-8227-4C1E-9CD7-2F70FDD023E4}">
      <dgm:prSet/>
      <dgm:spPr/>
      <dgm:t>
        <a:bodyPr/>
        <a:lstStyle/>
        <a:p>
          <a:endParaRPr lang="el-GR"/>
        </a:p>
      </dgm:t>
    </dgm:pt>
    <dgm:pt modelId="{936E9AFA-2547-47B7-A428-FAF99306B4BC}" type="parTrans" cxnId="{09C00B5F-8227-4C1E-9CD7-2F70FDD023E4}">
      <dgm:prSet/>
      <dgm:spPr/>
      <dgm:t>
        <a:bodyPr/>
        <a:lstStyle/>
        <a:p>
          <a:endParaRPr lang="el-GR"/>
        </a:p>
      </dgm:t>
    </dgm:pt>
    <dgm:pt modelId="{A37F5166-E029-43DC-ABE6-C238B360C27E}">
      <dgm:prSet/>
      <dgm:spPr/>
      <dgm:t>
        <a:bodyPr/>
        <a:lstStyle/>
        <a:p>
          <a:r>
            <a:rPr lang="el-GR">
              <a:solidFill>
                <a:srgbClr val="FF0000"/>
              </a:solidFill>
            </a:rPr>
            <a:t>ΑΦΡΟΔΙΤΗ ΞΑΝΘΑΚΗ</a:t>
          </a:r>
        </a:p>
      </dgm:t>
    </dgm:pt>
    <dgm:pt modelId="{F866A27C-5E6D-47A5-813C-B409C2AB9A7E}" type="parTrans" cxnId="{813A6789-4C31-4938-B306-0DED8EAF6DE5}">
      <dgm:prSet/>
      <dgm:spPr/>
      <dgm:t>
        <a:bodyPr/>
        <a:lstStyle/>
        <a:p>
          <a:endParaRPr lang="el-GR"/>
        </a:p>
      </dgm:t>
    </dgm:pt>
    <dgm:pt modelId="{CD7EB0D1-DEE3-4E9F-AE74-589CF1A0877D}" type="sibTrans" cxnId="{813A6789-4C31-4938-B306-0DED8EAF6DE5}">
      <dgm:prSet/>
      <dgm:spPr/>
      <dgm:t>
        <a:bodyPr/>
        <a:lstStyle/>
        <a:p>
          <a:endParaRPr lang="el-GR"/>
        </a:p>
      </dgm:t>
    </dgm:pt>
    <dgm:pt modelId="{9763CC07-06F4-4854-BC7A-4FA1622E3B25}">
      <dgm:prSet/>
      <dgm:spPr/>
      <dgm:t>
        <a:bodyPr/>
        <a:lstStyle/>
        <a:p>
          <a:r>
            <a:rPr lang="el-GR"/>
            <a:t>ΔΙΟΝΥΣΙΑ ΞΑΝΘΑΚΗ</a:t>
          </a:r>
        </a:p>
      </dgm:t>
    </dgm:pt>
    <dgm:pt modelId="{78392CD0-506E-47C9-A455-78899CC22388}" type="parTrans" cxnId="{7DA564E9-021D-4B55-AB2D-EA719F4AC677}">
      <dgm:prSet/>
      <dgm:spPr/>
      <dgm:t>
        <a:bodyPr/>
        <a:lstStyle/>
        <a:p>
          <a:endParaRPr lang="el-GR"/>
        </a:p>
      </dgm:t>
    </dgm:pt>
    <dgm:pt modelId="{BD777B5F-5844-4F84-8983-FF82ADD1AD40}" type="sibTrans" cxnId="{7DA564E9-021D-4B55-AB2D-EA719F4AC677}">
      <dgm:prSet/>
      <dgm:spPr/>
      <dgm:t>
        <a:bodyPr/>
        <a:lstStyle/>
        <a:p>
          <a:endParaRPr lang="el-GR"/>
        </a:p>
      </dgm:t>
    </dgm:pt>
    <dgm:pt modelId="{A2122E68-A7C8-494D-8679-7F555681DBF4}" type="pres">
      <dgm:prSet presAssocID="{6366B7F0-58CC-415B-88BA-2BC47993859D}" presName="hierChild1" presStyleCnt="0">
        <dgm:presLayoutVars>
          <dgm:chPref val="1"/>
          <dgm:dir/>
          <dgm:animOne val="branch"/>
          <dgm:animLvl val="lvl"/>
          <dgm:resizeHandles/>
        </dgm:presLayoutVars>
      </dgm:prSet>
      <dgm:spPr/>
      <dgm:t>
        <a:bodyPr/>
        <a:lstStyle/>
        <a:p>
          <a:endParaRPr lang="el-GR"/>
        </a:p>
      </dgm:t>
    </dgm:pt>
    <dgm:pt modelId="{AA585C02-2CFA-4062-B6B1-A352FC218C6E}" type="pres">
      <dgm:prSet presAssocID="{55192D3C-D961-411C-B4B1-139918DE189A}" presName="hierRoot1" presStyleCnt="0"/>
      <dgm:spPr/>
    </dgm:pt>
    <dgm:pt modelId="{A2A14DC7-06BB-45E4-966D-25FAF4F9CB2C}" type="pres">
      <dgm:prSet presAssocID="{55192D3C-D961-411C-B4B1-139918DE189A}" presName="composite" presStyleCnt="0"/>
      <dgm:spPr/>
    </dgm:pt>
    <dgm:pt modelId="{23DD4568-2FDE-4012-A52C-9E84DD7CB5E4}" type="pres">
      <dgm:prSet presAssocID="{55192D3C-D961-411C-B4B1-139918DE189A}" presName="background" presStyleLbl="node0" presStyleIdx="0" presStyleCnt="1"/>
      <dgm:spPr/>
    </dgm:pt>
    <dgm:pt modelId="{4363803A-4D5F-4837-BBFD-6212551F81B4}" type="pres">
      <dgm:prSet presAssocID="{55192D3C-D961-411C-B4B1-139918DE189A}" presName="text" presStyleLbl="fgAcc0" presStyleIdx="0" presStyleCnt="1" custScaleX="278086">
        <dgm:presLayoutVars>
          <dgm:chPref val="3"/>
        </dgm:presLayoutVars>
      </dgm:prSet>
      <dgm:spPr/>
      <dgm:t>
        <a:bodyPr/>
        <a:lstStyle/>
        <a:p>
          <a:endParaRPr lang="el-GR"/>
        </a:p>
      </dgm:t>
    </dgm:pt>
    <dgm:pt modelId="{CB178B42-736A-410A-8500-E2D05E57737A}" type="pres">
      <dgm:prSet presAssocID="{55192D3C-D961-411C-B4B1-139918DE189A}" presName="hierChild2" presStyleCnt="0"/>
      <dgm:spPr/>
    </dgm:pt>
    <dgm:pt modelId="{CCB1947E-C37C-4792-B584-494E770A90B8}" type="pres">
      <dgm:prSet presAssocID="{C0AB8F6F-574E-4BAE-9316-E9879B00439A}" presName="Name10" presStyleLbl="parChTrans1D2" presStyleIdx="0" presStyleCnt="4"/>
      <dgm:spPr/>
      <dgm:t>
        <a:bodyPr/>
        <a:lstStyle/>
        <a:p>
          <a:endParaRPr lang="el-GR"/>
        </a:p>
      </dgm:t>
    </dgm:pt>
    <dgm:pt modelId="{786CF8C5-596B-4DD0-8724-79800A5CE5C4}" type="pres">
      <dgm:prSet presAssocID="{53BCDD5E-2199-40CE-9BAC-F3E7A57EBF35}" presName="hierRoot2" presStyleCnt="0"/>
      <dgm:spPr/>
    </dgm:pt>
    <dgm:pt modelId="{A368A73C-7E0F-448C-A61A-D363629E6336}" type="pres">
      <dgm:prSet presAssocID="{53BCDD5E-2199-40CE-9BAC-F3E7A57EBF35}" presName="composite2" presStyleCnt="0"/>
      <dgm:spPr/>
    </dgm:pt>
    <dgm:pt modelId="{5E4EFC41-8E9C-42DF-B203-392EF51E7C63}" type="pres">
      <dgm:prSet presAssocID="{53BCDD5E-2199-40CE-9BAC-F3E7A57EBF35}" presName="background2" presStyleLbl="node2" presStyleIdx="0" presStyleCnt="4"/>
      <dgm:spPr/>
    </dgm:pt>
    <dgm:pt modelId="{9E539571-B4D9-42AB-82F2-BB4F14E62902}" type="pres">
      <dgm:prSet presAssocID="{53BCDD5E-2199-40CE-9BAC-F3E7A57EBF35}" presName="text2" presStyleLbl="fgAcc2" presStyleIdx="0" presStyleCnt="4">
        <dgm:presLayoutVars>
          <dgm:chPref val="3"/>
        </dgm:presLayoutVars>
      </dgm:prSet>
      <dgm:spPr/>
      <dgm:t>
        <a:bodyPr/>
        <a:lstStyle/>
        <a:p>
          <a:endParaRPr lang="el-GR"/>
        </a:p>
      </dgm:t>
    </dgm:pt>
    <dgm:pt modelId="{DB590DBF-CBBA-48BF-B1D7-F749CA5AB91A}" type="pres">
      <dgm:prSet presAssocID="{53BCDD5E-2199-40CE-9BAC-F3E7A57EBF35}" presName="hierChild3" presStyleCnt="0"/>
      <dgm:spPr/>
    </dgm:pt>
    <dgm:pt modelId="{D7C15C89-BF12-4BCB-9AAC-D404E0095B7E}" type="pres">
      <dgm:prSet presAssocID="{936E9AFA-2547-47B7-A428-FAF99306B4BC}" presName="Name10" presStyleLbl="parChTrans1D2" presStyleIdx="1" presStyleCnt="4"/>
      <dgm:spPr/>
      <dgm:t>
        <a:bodyPr/>
        <a:lstStyle/>
        <a:p>
          <a:endParaRPr lang="el-GR"/>
        </a:p>
      </dgm:t>
    </dgm:pt>
    <dgm:pt modelId="{30AA8C97-740A-45E0-902F-AEC25223276C}" type="pres">
      <dgm:prSet presAssocID="{04F6EA40-D092-4BD3-A603-8B4EE3144936}" presName="hierRoot2" presStyleCnt="0"/>
      <dgm:spPr/>
    </dgm:pt>
    <dgm:pt modelId="{3D45E008-C71E-4349-98A9-6507E5122876}" type="pres">
      <dgm:prSet presAssocID="{04F6EA40-D092-4BD3-A603-8B4EE3144936}" presName="composite2" presStyleCnt="0"/>
      <dgm:spPr/>
    </dgm:pt>
    <dgm:pt modelId="{B6AC693E-B64B-44E8-870B-0C72F7CA52D8}" type="pres">
      <dgm:prSet presAssocID="{04F6EA40-D092-4BD3-A603-8B4EE3144936}" presName="background2" presStyleLbl="node2" presStyleIdx="1" presStyleCnt="4"/>
      <dgm:spPr/>
    </dgm:pt>
    <dgm:pt modelId="{03936157-4F0F-4551-8C83-D363F482AB1A}" type="pres">
      <dgm:prSet presAssocID="{04F6EA40-D092-4BD3-A603-8B4EE3144936}" presName="text2" presStyleLbl="fgAcc2" presStyleIdx="1" presStyleCnt="4">
        <dgm:presLayoutVars>
          <dgm:chPref val="3"/>
        </dgm:presLayoutVars>
      </dgm:prSet>
      <dgm:spPr/>
      <dgm:t>
        <a:bodyPr/>
        <a:lstStyle/>
        <a:p>
          <a:endParaRPr lang="el-GR"/>
        </a:p>
      </dgm:t>
    </dgm:pt>
    <dgm:pt modelId="{5A9F2147-47E9-4EB6-ADA9-6198722038F3}" type="pres">
      <dgm:prSet presAssocID="{04F6EA40-D092-4BD3-A603-8B4EE3144936}" presName="hierChild3" presStyleCnt="0"/>
      <dgm:spPr/>
    </dgm:pt>
    <dgm:pt modelId="{A6DB895C-B4BA-4C93-93AA-DF428F4CE68E}" type="pres">
      <dgm:prSet presAssocID="{F866A27C-5E6D-47A5-813C-B409C2AB9A7E}" presName="Name10" presStyleLbl="parChTrans1D2" presStyleIdx="2" presStyleCnt="4"/>
      <dgm:spPr/>
      <dgm:t>
        <a:bodyPr/>
        <a:lstStyle/>
        <a:p>
          <a:endParaRPr lang="el-GR"/>
        </a:p>
      </dgm:t>
    </dgm:pt>
    <dgm:pt modelId="{6745132D-18C1-4068-B2AF-884E434B17B8}" type="pres">
      <dgm:prSet presAssocID="{A37F5166-E029-43DC-ABE6-C238B360C27E}" presName="hierRoot2" presStyleCnt="0"/>
      <dgm:spPr/>
    </dgm:pt>
    <dgm:pt modelId="{EFA9AEC6-E9B2-4711-A7CF-5BB36647D043}" type="pres">
      <dgm:prSet presAssocID="{A37F5166-E029-43DC-ABE6-C238B360C27E}" presName="composite2" presStyleCnt="0"/>
      <dgm:spPr/>
    </dgm:pt>
    <dgm:pt modelId="{7C3EF4C5-4F7E-4197-98CE-468C622B8BAD}" type="pres">
      <dgm:prSet presAssocID="{A37F5166-E029-43DC-ABE6-C238B360C27E}" presName="background2" presStyleLbl="node2" presStyleIdx="2" presStyleCnt="4"/>
      <dgm:spPr/>
    </dgm:pt>
    <dgm:pt modelId="{BCBD7C97-1AC5-49D5-8D34-33DF94B35D28}" type="pres">
      <dgm:prSet presAssocID="{A37F5166-E029-43DC-ABE6-C238B360C27E}" presName="text2" presStyleLbl="fgAcc2" presStyleIdx="2" presStyleCnt="4">
        <dgm:presLayoutVars>
          <dgm:chPref val="3"/>
        </dgm:presLayoutVars>
      </dgm:prSet>
      <dgm:spPr/>
      <dgm:t>
        <a:bodyPr/>
        <a:lstStyle/>
        <a:p>
          <a:endParaRPr lang="el-GR"/>
        </a:p>
      </dgm:t>
    </dgm:pt>
    <dgm:pt modelId="{F8F248D1-C132-4B7B-B1BE-A283B8EF3324}" type="pres">
      <dgm:prSet presAssocID="{A37F5166-E029-43DC-ABE6-C238B360C27E}" presName="hierChild3" presStyleCnt="0"/>
      <dgm:spPr/>
    </dgm:pt>
    <dgm:pt modelId="{4FBBECF4-C09C-4735-8E4D-04165108172B}" type="pres">
      <dgm:prSet presAssocID="{78392CD0-506E-47C9-A455-78899CC22388}" presName="Name10" presStyleLbl="parChTrans1D2" presStyleIdx="3" presStyleCnt="4"/>
      <dgm:spPr/>
      <dgm:t>
        <a:bodyPr/>
        <a:lstStyle/>
        <a:p>
          <a:endParaRPr lang="el-GR"/>
        </a:p>
      </dgm:t>
    </dgm:pt>
    <dgm:pt modelId="{81B2355E-CB32-4D32-A3C0-E994BCB15583}" type="pres">
      <dgm:prSet presAssocID="{9763CC07-06F4-4854-BC7A-4FA1622E3B25}" presName="hierRoot2" presStyleCnt="0"/>
      <dgm:spPr/>
    </dgm:pt>
    <dgm:pt modelId="{1A42F3C9-1DBC-406F-8A86-85DADE5DF9CB}" type="pres">
      <dgm:prSet presAssocID="{9763CC07-06F4-4854-BC7A-4FA1622E3B25}" presName="composite2" presStyleCnt="0"/>
      <dgm:spPr/>
    </dgm:pt>
    <dgm:pt modelId="{BE3A24C4-9964-4C81-8FA6-648CBF7C0A96}" type="pres">
      <dgm:prSet presAssocID="{9763CC07-06F4-4854-BC7A-4FA1622E3B25}" presName="background2" presStyleLbl="node2" presStyleIdx="3" presStyleCnt="4"/>
      <dgm:spPr/>
    </dgm:pt>
    <dgm:pt modelId="{B5F1EC92-5A1F-45CD-8C33-8BA59E5C748E}" type="pres">
      <dgm:prSet presAssocID="{9763CC07-06F4-4854-BC7A-4FA1622E3B25}" presName="text2" presStyleLbl="fgAcc2" presStyleIdx="3" presStyleCnt="4" custLinFactNeighborX="140">
        <dgm:presLayoutVars>
          <dgm:chPref val="3"/>
        </dgm:presLayoutVars>
      </dgm:prSet>
      <dgm:spPr/>
      <dgm:t>
        <a:bodyPr/>
        <a:lstStyle/>
        <a:p>
          <a:endParaRPr lang="el-GR"/>
        </a:p>
      </dgm:t>
    </dgm:pt>
    <dgm:pt modelId="{FCA6AFB8-DCB2-4C58-A3EC-FEC1AFF6EF19}" type="pres">
      <dgm:prSet presAssocID="{9763CC07-06F4-4854-BC7A-4FA1622E3B25}" presName="hierChild3" presStyleCnt="0"/>
      <dgm:spPr/>
    </dgm:pt>
  </dgm:ptLst>
  <dgm:cxnLst>
    <dgm:cxn modelId="{F08DA26C-4EEF-4FA6-900F-F0DF4C90E16D}" type="presOf" srcId="{9763CC07-06F4-4854-BC7A-4FA1622E3B25}" destId="{B5F1EC92-5A1F-45CD-8C33-8BA59E5C748E}" srcOrd="0" destOrd="0" presId="urn:microsoft.com/office/officeart/2005/8/layout/hierarchy1"/>
    <dgm:cxn modelId="{F4E2A672-F345-4FCF-9A5D-CF808F065025}" type="presOf" srcId="{C0AB8F6F-574E-4BAE-9316-E9879B00439A}" destId="{CCB1947E-C37C-4792-B584-494E770A90B8}" srcOrd="0" destOrd="0" presId="urn:microsoft.com/office/officeart/2005/8/layout/hierarchy1"/>
    <dgm:cxn modelId="{A52C9B22-193D-473E-B68B-AE3459C19564}" type="presOf" srcId="{936E9AFA-2547-47B7-A428-FAF99306B4BC}" destId="{D7C15C89-BF12-4BCB-9AAC-D404E0095B7E}" srcOrd="0" destOrd="0" presId="urn:microsoft.com/office/officeart/2005/8/layout/hierarchy1"/>
    <dgm:cxn modelId="{A3436FDD-5395-4CB0-B327-99459DC98AD6}" type="presOf" srcId="{55192D3C-D961-411C-B4B1-139918DE189A}" destId="{4363803A-4D5F-4837-BBFD-6212551F81B4}" srcOrd="0" destOrd="0" presId="urn:microsoft.com/office/officeart/2005/8/layout/hierarchy1"/>
    <dgm:cxn modelId="{09C00B5F-8227-4C1E-9CD7-2F70FDD023E4}" srcId="{55192D3C-D961-411C-B4B1-139918DE189A}" destId="{04F6EA40-D092-4BD3-A603-8B4EE3144936}" srcOrd="1" destOrd="0" parTransId="{936E9AFA-2547-47B7-A428-FAF99306B4BC}" sibTransId="{BF6116A7-F497-4DA5-A47B-904B59D9ADDF}"/>
    <dgm:cxn modelId="{D9A937FC-0646-4B8B-8BFD-C65C6C735F9E}" type="presOf" srcId="{53BCDD5E-2199-40CE-9BAC-F3E7A57EBF35}" destId="{9E539571-B4D9-42AB-82F2-BB4F14E62902}" srcOrd="0" destOrd="0" presId="urn:microsoft.com/office/officeart/2005/8/layout/hierarchy1"/>
    <dgm:cxn modelId="{3D7603F9-73C1-4B27-B0DA-B9EA36DDAF95}" type="presOf" srcId="{A37F5166-E029-43DC-ABE6-C238B360C27E}" destId="{BCBD7C97-1AC5-49D5-8D34-33DF94B35D28}" srcOrd="0" destOrd="0" presId="urn:microsoft.com/office/officeart/2005/8/layout/hierarchy1"/>
    <dgm:cxn modelId="{8DC0F5B3-25C1-490A-8400-FE9A7A9DF01A}" srcId="{55192D3C-D961-411C-B4B1-139918DE189A}" destId="{53BCDD5E-2199-40CE-9BAC-F3E7A57EBF35}" srcOrd="0" destOrd="0" parTransId="{C0AB8F6F-574E-4BAE-9316-E9879B00439A}" sibTransId="{6E5D3C58-ED69-44D0-9EA5-D4EEB07039FC}"/>
    <dgm:cxn modelId="{F9BDCF14-1EBF-4B53-97AE-95081209637C}" type="presOf" srcId="{F866A27C-5E6D-47A5-813C-B409C2AB9A7E}" destId="{A6DB895C-B4BA-4C93-93AA-DF428F4CE68E}" srcOrd="0" destOrd="0" presId="urn:microsoft.com/office/officeart/2005/8/layout/hierarchy1"/>
    <dgm:cxn modelId="{7DA564E9-021D-4B55-AB2D-EA719F4AC677}" srcId="{55192D3C-D961-411C-B4B1-139918DE189A}" destId="{9763CC07-06F4-4854-BC7A-4FA1622E3B25}" srcOrd="3" destOrd="0" parTransId="{78392CD0-506E-47C9-A455-78899CC22388}" sibTransId="{BD777B5F-5844-4F84-8983-FF82ADD1AD40}"/>
    <dgm:cxn modelId="{A2FC4618-1A28-4E71-89F9-BAEF038D438B}" type="presOf" srcId="{6366B7F0-58CC-415B-88BA-2BC47993859D}" destId="{A2122E68-A7C8-494D-8679-7F555681DBF4}" srcOrd="0" destOrd="0" presId="urn:microsoft.com/office/officeart/2005/8/layout/hierarchy1"/>
    <dgm:cxn modelId="{B157AA4C-DCF9-4BEF-BB2B-085126A1C064}" srcId="{6366B7F0-58CC-415B-88BA-2BC47993859D}" destId="{55192D3C-D961-411C-B4B1-139918DE189A}" srcOrd="0" destOrd="0" parTransId="{EF55AD00-E117-48D4-9694-923A246FB341}" sibTransId="{FB1ABB0F-39F0-437F-AC6F-427817722A46}"/>
    <dgm:cxn modelId="{9E5CDA92-6715-48ED-A16F-4FFB5609FC5D}" type="presOf" srcId="{04F6EA40-D092-4BD3-A603-8B4EE3144936}" destId="{03936157-4F0F-4551-8C83-D363F482AB1A}" srcOrd="0" destOrd="0" presId="urn:microsoft.com/office/officeart/2005/8/layout/hierarchy1"/>
    <dgm:cxn modelId="{F776D847-2F02-4CBC-8133-2A1625801DFA}" type="presOf" srcId="{78392CD0-506E-47C9-A455-78899CC22388}" destId="{4FBBECF4-C09C-4735-8E4D-04165108172B}" srcOrd="0" destOrd="0" presId="urn:microsoft.com/office/officeart/2005/8/layout/hierarchy1"/>
    <dgm:cxn modelId="{813A6789-4C31-4938-B306-0DED8EAF6DE5}" srcId="{55192D3C-D961-411C-B4B1-139918DE189A}" destId="{A37F5166-E029-43DC-ABE6-C238B360C27E}" srcOrd="2" destOrd="0" parTransId="{F866A27C-5E6D-47A5-813C-B409C2AB9A7E}" sibTransId="{CD7EB0D1-DEE3-4E9F-AE74-589CF1A0877D}"/>
    <dgm:cxn modelId="{9CA03B05-C78C-4263-B07F-C26D8FD7E514}" type="presParOf" srcId="{A2122E68-A7C8-494D-8679-7F555681DBF4}" destId="{AA585C02-2CFA-4062-B6B1-A352FC218C6E}" srcOrd="0" destOrd="0" presId="urn:microsoft.com/office/officeart/2005/8/layout/hierarchy1"/>
    <dgm:cxn modelId="{21C4E51B-BF9E-43E9-A4C3-609C560E8CC1}" type="presParOf" srcId="{AA585C02-2CFA-4062-B6B1-A352FC218C6E}" destId="{A2A14DC7-06BB-45E4-966D-25FAF4F9CB2C}" srcOrd="0" destOrd="0" presId="urn:microsoft.com/office/officeart/2005/8/layout/hierarchy1"/>
    <dgm:cxn modelId="{0F4B9F60-882A-4E29-BDAD-9C226F1065A1}" type="presParOf" srcId="{A2A14DC7-06BB-45E4-966D-25FAF4F9CB2C}" destId="{23DD4568-2FDE-4012-A52C-9E84DD7CB5E4}" srcOrd="0" destOrd="0" presId="urn:microsoft.com/office/officeart/2005/8/layout/hierarchy1"/>
    <dgm:cxn modelId="{D0CF76B4-D84B-4FE5-9814-32A94E2E2062}" type="presParOf" srcId="{A2A14DC7-06BB-45E4-966D-25FAF4F9CB2C}" destId="{4363803A-4D5F-4837-BBFD-6212551F81B4}" srcOrd="1" destOrd="0" presId="urn:microsoft.com/office/officeart/2005/8/layout/hierarchy1"/>
    <dgm:cxn modelId="{0DA8C221-D9A0-4251-B9CF-231B508F171E}" type="presParOf" srcId="{AA585C02-2CFA-4062-B6B1-A352FC218C6E}" destId="{CB178B42-736A-410A-8500-E2D05E57737A}" srcOrd="1" destOrd="0" presId="urn:microsoft.com/office/officeart/2005/8/layout/hierarchy1"/>
    <dgm:cxn modelId="{65FFE2D6-2327-450A-BAAD-0B13DDA07252}" type="presParOf" srcId="{CB178B42-736A-410A-8500-E2D05E57737A}" destId="{CCB1947E-C37C-4792-B584-494E770A90B8}" srcOrd="0" destOrd="0" presId="urn:microsoft.com/office/officeart/2005/8/layout/hierarchy1"/>
    <dgm:cxn modelId="{813D7312-6E6B-44EC-93FE-7828B94722BE}" type="presParOf" srcId="{CB178B42-736A-410A-8500-E2D05E57737A}" destId="{786CF8C5-596B-4DD0-8724-79800A5CE5C4}" srcOrd="1" destOrd="0" presId="urn:microsoft.com/office/officeart/2005/8/layout/hierarchy1"/>
    <dgm:cxn modelId="{085019FC-E01C-4623-A07B-7930AABD79F4}" type="presParOf" srcId="{786CF8C5-596B-4DD0-8724-79800A5CE5C4}" destId="{A368A73C-7E0F-448C-A61A-D363629E6336}" srcOrd="0" destOrd="0" presId="urn:microsoft.com/office/officeart/2005/8/layout/hierarchy1"/>
    <dgm:cxn modelId="{47EB3667-35B5-4471-91E8-2A6E1365D41B}" type="presParOf" srcId="{A368A73C-7E0F-448C-A61A-D363629E6336}" destId="{5E4EFC41-8E9C-42DF-B203-392EF51E7C63}" srcOrd="0" destOrd="0" presId="urn:microsoft.com/office/officeart/2005/8/layout/hierarchy1"/>
    <dgm:cxn modelId="{7CCAE1C3-92BF-4594-817D-C661688FB9BE}" type="presParOf" srcId="{A368A73C-7E0F-448C-A61A-D363629E6336}" destId="{9E539571-B4D9-42AB-82F2-BB4F14E62902}" srcOrd="1" destOrd="0" presId="urn:microsoft.com/office/officeart/2005/8/layout/hierarchy1"/>
    <dgm:cxn modelId="{58413A06-7D53-44B9-80A4-5F55D1011A02}" type="presParOf" srcId="{786CF8C5-596B-4DD0-8724-79800A5CE5C4}" destId="{DB590DBF-CBBA-48BF-B1D7-F749CA5AB91A}" srcOrd="1" destOrd="0" presId="urn:microsoft.com/office/officeart/2005/8/layout/hierarchy1"/>
    <dgm:cxn modelId="{38958C31-30D2-4103-84EB-E999C93F2E50}" type="presParOf" srcId="{CB178B42-736A-410A-8500-E2D05E57737A}" destId="{D7C15C89-BF12-4BCB-9AAC-D404E0095B7E}" srcOrd="2" destOrd="0" presId="urn:microsoft.com/office/officeart/2005/8/layout/hierarchy1"/>
    <dgm:cxn modelId="{C6A4FAE6-285E-4097-AEB5-1638404349EF}" type="presParOf" srcId="{CB178B42-736A-410A-8500-E2D05E57737A}" destId="{30AA8C97-740A-45E0-902F-AEC25223276C}" srcOrd="3" destOrd="0" presId="urn:microsoft.com/office/officeart/2005/8/layout/hierarchy1"/>
    <dgm:cxn modelId="{B5087825-4EB8-415E-B2BB-172F37D56860}" type="presParOf" srcId="{30AA8C97-740A-45E0-902F-AEC25223276C}" destId="{3D45E008-C71E-4349-98A9-6507E5122876}" srcOrd="0" destOrd="0" presId="urn:microsoft.com/office/officeart/2005/8/layout/hierarchy1"/>
    <dgm:cxn modelId="{DA5F5EE6-86AA-411D-A1CF-76FB8F3734DE}" type="presParOf" srcId="{3D45E008-C71E-4349-98A9-6507E5122876}" destId="{B6AC693E-B64B-44E8-870B-0C72F7CA52D8}" srcOrd="0" destOrd="0" presId="urn:microsoft.com/office/officeart/2005/8/layout/hierarchy1"/>
    <dgm:cxn modelId="{CA09BC24-F719-45D0-9EFF-6F5410CDDF81}" type="presParOf" srcId="{3D45E008-C71E-4349-98A9-6507E5122876}" destId="{03936157-4F0F-4551-8C83-D363F482AB1A}" srcOrd="1" destOrd="0" presId="urn:microsoft.com/office/officeart/2005/8/layout/hierarchy1"/>
    <dgm:cxn modelId="{108FED36-295A-4FC0-9FAF-87424639B42C}" type="presParOf" srcId="{30AA8C97-740A-45E0-902F-AEC25223276C}" destId="{5A9F2147-47E9-4EB6-ADA9-6198722038F3}" srcOrd="1" destOrd="0" presId="urn:microsoft.com/office/officeart/2005/8/layout/hierarchy1"/>
    <dgm:cxn modelId="{45BCBDDC-3E34-4E63-B965-A0D174D881C8}" type="presParOf" srcId="{CB178B42-736A-410A-8500-E2D05E57737A}" destId="{A6DB895C-B4BA-4C93-93AA-DF428F4CE68E}" srcOrd="4" destOrd="0" presId="urn:microsoft.com/office/officeart/2005/8/layout/hierarchy1"/>
    <dgm:cxn modelId="{0CE62C39-CEE3-4201-8C29-9B708A25F08E}" type="presParOf" srcId="{CB178B42-736A-410A-8500-E2D05E57737A}" destId="{6745132D-18C1-4068-B2AF-884E434B17B8}" srcOrd="5" destOrd="0" presId="urn:microsoft.com/office/officeart/2005/8/layout/hierarchy1"/>
    <dgm:cxn modelId="{B41FCF97-D49D-4A08-86A9-6C0BA284F91F}" type="presParOf" srcId="{6745132D-18C1-4068-B2AF-884E434B17B8}" destId="{EFA9AEC6-E9B2-4711-A7CF-5BB36647D043}" srcOrd="0" destOrd="0" presId="urn:microsoft.com/office/officeart/2005/8/layout/hierarchy1"/>
    <dgm:cxn modelId="{284C7F01-7FD4-4D3A-A612-91311AA258E1}" type="presParOf" srcId="{EFA9AEC6-E9B2-4711-A7CF-5BB36647D043}" destId="{7C3EF4C5-4F7E-4197-98CE-468C622B8BAD}" srcOrd="0" destOrd="0" presId="urn:microsoft.com/office/officeart/2005/8/layout/hierarchy1"/>
    <dgm:cxn modelId="{2DEE16FD-C935-47F1-9F8D-6AD4EE729642}" type="presParOf" srcId="{EFA9AEC6-E9B2-4711-A7CF-5BB36647D043}" destId="{BCBD7C97-1AC5-49D5-8D34-33DF94B35D28}" srcOrd="1" destOrd="0" presId="urn:microsoft.com/office/officeart/2005/8/layout/hierarchy1"/>
    <dgm:cxn modelId="{7AD82ABC-F6BF-4EBD-AF9C-85994209A231}" type="presParOf" srcId="{6745132D-18C1-4068-B2AF-884E434B17B8}" destId="{F8F248D1-C132-4B7B-B1BE-A283B8EF3324}" srcOrd="1" destOrd="0" presId="urn:microsoft.com/office/officeart/2005/8/layout/hierarchy1"/>
    <dgm:cxn modelId="{AC94BECF-D016-409E-9BC1-DEFDAB9539AF}" type="presParOf" srcId="{CB178B42-736A-410A-8500-E2D05E57737A}" destId="{4FBBECF4-C09C-4735-8E4D-04165108172B}" srcOrd="6" destOrd="0" presId="urn:microsoft.com/office/officeart/2005/8/layout/hierarchy1"/>
    <dgm:cxn modelId="{5F0CA0B5-5848-4A94-A0E4-8A478904D4C2}" type="presParOf" srcId="{CB178B42-736A-410A-8500-E2D05E57737A}" destId="{81B2355E-CB32-4D32-A3C0-E994BCB15583}" srcOrd="7" destOrd="0" presId="urn:microsoft.com/office/officeart/2005/8/layout/hierarchy1"/>
    <dgm:cxn modelId="{24FE8269-CCDE-4957-827D-AA5A6DE5785F}" type="presParOf" srcId="{81B2355E-CB32-4D32-A3C0-E994BCB15583}" destId="{1A42F3C9-1DBC-406F-8A86-85DADE5DF9CB}" srcOrd="0" destOrd="0" presId="urn:microsoft.com/office/officeart/2005/8/layout/hierarchy1"/>
    <dgm:cxn modelId="{F9F6B35A-51F0-4B4D-B382-95B4308DAD0D}" type="presParOf" srcId="{1A42F3C9-1DBC-406F-8A86-85DADE5DF9CB}" destId="{BE3A24C4-9964-4C81-8FA6-648CBF7C0A96}" srcOrd="0" destOrd="0" presId="urn:microsoft.com/office/officeart/2005/8/layout/hierarchy1"/>
    <dgm:cxn modelId="{9D5EEE46-8BAB-4FE6-A47D-1D8B495A5438}" type="presParOf" srcId="{1A42F3C9-1DBC-406F-8A86-85DADE5DF9CB}" destId="{B5F1EC92-5A1F-45CD-8C33-8BA59E5C748E}" srcOrd="1" destOrd="0" presId="urn:microsoft.com/office/officeart/2005/8/layout/hierarchy1"/>
    <dgm:cxn modelId="{DE258FC9-FC42-4333-AFA6-9956AA39E7E3}" type="presParOf" srcId="{81B2355E-CB32-4D32-A3C0-E994BCB15583}" destId="{FCA6AFB8-DCB2-4C58-A3EC-FEC1AFF6EF19}" srcOrd="1" destOrd="0" presId="urn:microsoft.com/office/officeart/2005/8/layout/hierarchy1"/>
  </dgm:cxnLst>
  <dgm:bg/>
  <dgm:whole/>
</dgm:dataModel>
</file>

<file path=word/diagrams/layout1.xml><?xml version="1.0" encoding="utf-8"?>
<dgm:layoutDef xmlns:dgm="http://schemas.openxmlformats.org/drawingml/2006/diagram" xmlns:a="http://schemas.openxmlformats.org/drawingml/2006/main" uniqueId="urn:microsoft.com/office/officeart/2005/8/layout/hierarchy1">
  <dgm:title val=""/>
  <dgm:desc val=""/>
  <dgm:catLst>
    <dgm:cat type="hierarchy" pri="2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Lst>
      <dgm:cxnLst>
        <dgm:cxn modelId="4" srcId="0" destId="1" srcOrd="0" destOrd="0"/>
        <dgm:cxn modelId="5" srcId="1" destId="2" srcOrd="0" destOrd="0"/>
        <dgm:cxn modelId="6" srcId="1" destId="3" srcOrd="1" destOrd="0"/>
        <dgm:cxn modelId="23" srcId="2" destId="21" srcOrd="0" destOrd="0"/>
        <dgm:cxn modelId="24" srcId="2" destId="22" srcOrd="1" destOrd="0"/>
        <dgm:cxn modelId="33" srcId="3" destId="31" srcOrd="0" destOrd="0"/>
      </dgm:cxnLst>
      <dgm:bg/>
      <dgm:whole/>
    </dgm:dataModel>
  </dgm:sampData>
  <dgm:styleData>
    <dgm:dataModel>
      <dgm:ptLst>
        <dgm:pt modelId="0" type="doc"/>
        <dgm:pt modelId="1"/>
        <dgm:pt modelId="11"/>
        <dgm:pt modelId="12"/>
      </dgm:ptLst>
      <dgm:cxnLst>
        <dgm:cxn modelId="2" srcId="0" destId="1" srcOrd="0" destOrd="0"/>
        <dgm:cxn modelId="13" srcId="1" destId="11" srcOrd="0" destOrd="0"/>
        <dgm:cxn modelId="14" srcId="1" destId="12" srcOrd="1" destOrd="0"/>
      </dgm:cxnLst>
      <dgm:bg/>
      <dgm:whole/>
    </dgm:dataModel>
  </dgm:styleData>
  <dgm:clrData>
    <dgm:dataModel>
      <dgm:ptLst>
        <dgm:pt modelId="0" type="doc"/>
        <dgm:pt modelId="1"/>
        <dgm:pt modelId="2"/>
        <dgm:pt modelId="21"/>
        <dgm:pt modelId="211"/>
        <dgm:pt modelId="3"/>
        <dgm:pt modelId="31"/>
        <dgm:pt modelId="311"/>
      </dgm:ptLst>
      <dgm:cxnLst>
        <dgm:cxn modelId="4" srcId="0" destId="1" srcOrd="0" destOrd="0"/>
        <dgm:cxn modelId="5" srcId="1" destId="2" srcOrd="0" destOrd="0"/>
        <dgm:cxn modelId="6" srcId="1" destId="3" srcOrd="1" destOrd="0"/>
        <dgm:cxn modelId="23" srcId="2" destId="21" srcOrd="0" destOrd="0"/>
        <dgm:cxn modelId="24" srcId="21" destId="211" srcOrd="0" destOrd="0"/>
        <dgm:cxn modelId="33" srcId="3" destId="31" srcOrd="0" destOrd="0"/>
        <dgm:cxn modelId="34" srcId="31" destId="311" srcOrd="0" destOrd="0"/>
      </dgm:cxnLst>
      <dgm:bg/>
      <dgm:whole/>
    </dgm:dataModel>
  </dgm:clrData>
  <dgm:layoutNode name="hierChild1">
    <dgm:varLst>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primFontSz" for="des" ptType="node" op="equ" val="65"/>
      <dgm:constr type="w" for="des" forName="composite" refType="w"/>
      <dgm:constr type="h" for="des" forName="composite" refType="w" refFor="des" refForName="composite" fact="0.667"/>
      <dgm:constr type="w" for="des" forName="composite2" refType="w" refFor="des" refForName="composite"/>
      <dgm:constr type="h" for="des" forName="composite2" refType="h" refFor="des" refForName="composite"/>
      <dgm:constr type="w" for="des" forName="composite3" refType="w" refFor="des" refForName="composite"/>
      <dgm:constr type="h" for="des" forName="composite3" refType="h" refFor="des" refForName="composite"/>
      <dgm:constr type="w" for="des" forName="composite4" refType="w" refFor="des" refForName="composite"/>
      <dgm:constr type="h" for="des" forName="composite4" refType="h" refFor="des" refForName="composite"/>
      <dgm:constr type="w" for="des" forName="composite5" refType="w" refFor="des" refForName="composite"/>
      <dgm:constr type="h" for="des" forName="composite5" refType="h" refFor="des" refForName="composite"/>
      <dgm:constr type="sibSp" refType="w" refFor="des" refForName="composite" fact="0.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p" for="des" forName="hierRoot1" refType="h" refFor="des" refForName="composite" fact="0.25"/>
      <dgm:constr type="sp" for="des" forName="hierRoot2" refType="sp" refFor="des" refForName="hierRoot1"/>
      <dgm:constr type="sp" for="des" forName="hierRoot3" refType="sp" refFor="des" refForName="hierRoot1"/>
      <dgm:constr type="sp" for="des" forName="hierRoot4" refType="sp" refFor="des" refForName="hierRoot1"/>
      <dgm:constr type="sp" for="des" forName="hierRoot5" refType="sp" refFor="des" refForName="hierRoot1"/>
    </dgm:constrLst>
    <dgm:ruleLst/>
    <dgm:forEach name="Name3" axis="ch">
      <dgm:forEach name="Name4" axis="self" ptType="node">
        <dgm:layoutNode name="hierRoot1">
          <dgm:alg type="hierRoot"/>
          <dgm:shape xmlns:r="http://schemas.openxmlformats.org/officeDocument/2006/relationships" r:blip="">
            <dgm:adjLst/>
          </dgm:shape>
          <dgm:presOf/>
          <dgm:constrLst>
            <dgm:constr type="bendDist" for="des" ptType="parTrans" refType="sp" fact="0.5"/>
          </dgm:constrLst>
          <dgm:ruleLst/>
          <dgm:layoutNode name="composite">
            <dgm:alg type="composite"/>
            <dgm:shape xmlns:r="http://schemas.openxmlformats.org/officeDocument/2006/relationships" r:blip="">
              <dgm:adjLst/>
            </dgm:shape>
            <dgm:presOf/>
            <dgm:constrLst>
              <dgm:constr type="w" for="ch" forName="background" refType="w" fact="0.9"/>
              <dgm:constr type="h" for="ch" forName="background" refType="w" refFor="ch" refForName="background" fact="0.635"/>
              <dgm:constr type="t" for="ch" forName="background"/>
              <dgm:constr type="l" for="ch" forName="background"/>
              <dgm:constr type="w" for="ch" forName="text" refType="w" fact="0.9"/>
              <dgm:constr type="h" for="ch" forName="text" refType="w" refFor="ch" refForName="text" fact="0.635"/>
              <dgm:constr type="t" for="ch" forName="text" refType="w" fact="0.095"/>
              <dgm:constr type="l" for="ch" forName="text" refType="w" fact="0.1"/>
            </dgm:constrLst>
            <dgm:ruleLst/>
            <dgm:layoutNode name="background" styleLbl="node0" moveWith="text">
              <dgm:alg type="sp"/>
              <dgm:shape xmlns:r="http://schemas.openxmlformats.org/officeDocument/2006/relationships" type="roundRect" r:blip="">
                <dgm:adjLst>
                  <dgm:adj idx="1" val="0.1"/>
                </dgm:adjLst>
              </dgm:shape>
              <dgm:presOf/>
              <dgm:constrLst/>
              <dgm:ruleLst/>
            </dgm:layoutNode>
            <dgm:layoutNode name="text" styleLbl="fgAcc0">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2">
            <dgm:choose name="Name5">
              <dgm:if name="Name6" func="var" arg="dir" op="equ" val="norm">
                <dgm:alg type="hierChild">
                  <dgm:param type="linDir" val="fromL"/>
                </dgm:alg>
              </dgm:if>
              <dgm:else name="Name7">
                <dgm:alg type="hierChild">
                  <dgm:param type="linDir" val="fromR"/>
                </dgm:alg>
              </dgm:else>
            </dgm:choose>
            <dgm:shape xmlns:r="http://schemas.openxmlformats.org/officeDocument/2006/relationships" r:blip="">
              <dgm:adjLst/>
            </dgm:shape>
            <dgm:presOf/>
            <dgm:constrLst/>
            <dgm:ruleLst/>
            <dgm:forEach name="Name8" axis="ch">
              <dgm:forEach name="Name9" axis="self" ptType="parTrans" cnt="1">
                <dgm:layoutNode name="Name10">
                  <dgm:alg type="conn">
                    <dgm:param type="dim" val="1D"/>
                    <dgm:param type="endSty" val="noArr"/>
                    <dgm:param type="connRout" val="bend"/>
                    <dgm:param type="bendPt" val="end"/>
                    <dgm:param type="begPts" val="bCtr"/>
                    <dgm:param type="endPts" val="tCtr"/>
                    <dgm:param type="srcNode" val="background"/>
                    <dgm:param type="dstNode" val="background2"/>
                  </dgm:alg>
                  <dgm:shape xmlns:r="http://schemas.openxmlformats.org/officeDocument/2006/relationships" type="conn" r:blip="" zOrderOff="-999">
                    <dgm:adjLst/>
                  </dgm:shape>
                  <dgm:presOf axis="self"/>
                  <dgm:constrLst>
                    <dgm:constr type="begPad"/>
                    <dgm:constr type="endPad"/>
                  </dgm:constrLst>
                  <dgm:ruleLst/>
                </dgm:layoutNode>
              </dgm:forEach>
              <dgm:forEach name="Name11" axis="self" ptType="node">
                <dgm:layoutNode name="hierRoot2">
                  <dgm:alg type="hierRoot"/>
                  <dgm:shape xmlns:r="http://schemas.openxmlformats.org/officeDocument/2006/relationships" r:blip="">
                    <dgm:adjLst/>
                  </dgm:shape>
                  <dgm:presOf/>
                  <dgm:constrLst>
                    <dgm:constr type="bendDist" for="des" ptType="parTrans" refType="sp" fact="0.5"/>
                  </dgm:constrLst>
                  <dgm:ruleLst/>
                  <dgm:layoutNode name="composite2">
                    <dgm:alg type="composite"/>
                    <dgm:shape xmlns:r="http://schemas.openxmlformats.org/officeDocument/2006/relationships" r:blip="">
                      <dgm:adjLst/>
                    </dgm:shape>
                    <dgm:presOf/>
                    <dgm:constrLst>
                      <dgm:constr type="w" for="ch" forName="background2" refType="w" fact="0.9"/>
                      <dgm:constr type="h" for="ch" forName="background2" refType="w" refFor="ch" refForName="background2" fact="0.635"/>
                      <dgm:constr type="t" for="ch" forName="background2"/>
                      <dgm:constr type="l" for="ch" forName="background2"/>
                      <dgm:constr type="w" for="ch" forName="text2" refType="w" fact="0.9"/>
                      <dgm:constr type="h" for="ch" forName="text2" refType="w" refFor="ch" refForName="text2" fact="0.635"/>
                      <dgm:constr type="t" for="ch" forName="text2" refType="w" fact="0.095"/>
                      <dgm:constr type="l" for="ch" forName="text2" refType="w" fact="0.1"/>
                    </dgm:constrLst>
                    <dgm:ruleLst/>
                    <dgm:layoutNode name="background2" moveWith="text2">
                      <dgm:alg type="sp"/>
                      <dgm:shape xmlns:r="http://schemas.openxmlformats.org/officeDocument/2006/relationships" type="roundRect" r:blip="">
                        <dgm:adjLst>
                          <dgm:adj idx="1" val="0.1"/>
                        </dgm:adjLst>
                      </dgm:shape>
                      <dgm:presOf/>
                      <dgm:constrLst/>
                      <dgm:ruleLst/>
                    </dgm:layoutNode>
                    <dgm:layoutNode name="text2" styleLbl="fgAcc2">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3">
                    <dgm:choose name="Name12">
                      <dgm:if name="Name13" func="var" arg="dir" op="equ" val="norm">
                        <dgm:alg type="hierChild">
                          <dgm:param type="linDir" val="fromL"/>
                        </dgm:alg>
                      </dgm:if>
                      <dgm:else name="Name14">
                        <dgm:alg type="hierChild">
                          <dgm:param type="linDir" val="fromR"/>
                        </dgm:alg>
                      </dgm:else>
                    </dgm:choose>
                    <dgm:shape xmlns:r="http://schemas.openxmlformats.org/officeDocument/2006/relationships" r:blip="">
                      <dgm:adjLst/>
                    </dgm:shape>
                    <dgm:presOf/>
                    <dgm:constrLst/>
                    <dgm:ruleLst/>
                    <dgm:forEach name="Name15" axis="ch">
                      <dgm:forEach name="Name16" axis="self" ptType="parTrans" cnt="1">
                        <dgm:layoutNode name="Name17">
                          <dgm:alg type="conn">
                            <dgm:param type="dim" val="1D"/>
                            <dgm:param type="endSty" val="noArr"/>
                            <dgm:param type="connRout" val="bend"/>
                            <dgm:param type="bendPt" val="end"/>
                            <dgm:param type="begPts" val="bCtr"/>
                            <dgm:param type="endPts" val="tCtr"/>
                            <dgm:param type="srcNode" val="background2"/>
                            <dgm:param type="dstNode" val="background3"/>
                          </dgm:alg>
                          <dgm:shape xmlns:r="http://schemas.openxmlformats.org/officeDocument/2006/relationships" type="conn" r:blip="" zOrderOff="-999">
                            <dgm:adjLst/>
                          </dgm:shape>
                          <dgm:presOf axis="self"/>
                          <dgm:constrLst>
                            <dgm:constr type="begPad"/>
                            <dgm:constr type="endPad"/>
                          </dgm:constrLst>
                          <dgm:ruleLst/>
                        </dgm:layoutNode>
                      </dgm:forEach>
                      <dgm:forEach name="Name18" axis="self" ptType="node">
                        <dgm:layoutNode name="hierRoot3">
                          <dgm:alg type="hierRoot"/>
                          <dgm:shape xmlns:r="http://schemas.openxmlformats.org/officeDocument/2006/relationships" r:blip="">
                            <dgm:adjLst/>
                          </dgm:shape>
                          <dgm:presOf/>
                          <dgm:constrLst>
                            <dgm:constr type="bendDist" for="des" ptType="parTrans" refType="sp" fact="0.5"/>
                          </dgm:constrLst>
                          <dgm:ruleLst/>
                          <dgm:layoutNode name="composite3">
                            <dgm:alg type="composite"/>
                            <dgm:shape xmlns:r="http://schemas.openxmlformats.org/officeDocument/2006/relationships" r:blip="">
                              <dgm:adjLst/>
                            </dgm:shape>
                            <dgm:presOf/>
                            <dgm:constrLst>
                              <dgm:constr type="w" for="ch" forName="background3" refType="w" fact="0.9"/>
                              <dgm:constr type="h" for="ch" forName="background3" refType="w" refFor="ch" refForName="background3" fact="0.635"/>
                              <dgm:constr type="t" for="ch" forName="background3"/>
                              <dgm:constr type="l" for="ch" forName="background3"/>
                              <dgm:constr type="w" for="ch" forName="text3" refType="w" fact="0.9"/>
                              <dgm:constr type="h" for="ch" forName="text3" refType="w" refFor="ch" refForName="text3" fact="0.635"/>
                              <dgm:constr type="t" for="ch" forName="text3" refType="w" fact="0.095"/>
                              <dgm:constr type="l" for="ch" forName="text3" refType="w" fact="0.1"/>
                            </dgm:constrLst>
                            <dgm:ruleLst/>
                            <dgm:layoutNode name="background3" moveWith="text3">
                              <dgm:alg type="sp"/>
                              <dgm:shape xmlns:r="http://schemas.openxmlformats.org/officeDocument/2006/relationships" type="roundRect" r:blip="">
                                <dgm:adjLst>
                                  <dgm:adj idx="1" val="0.1"/>
                                </dgm:adjLst>
                              </dgm:shape>
                              <dgm:presOf/>
                              <dgm:constrLst/>
                              <dgm:ruleLst/>
                            </dgm:layoutNode>
                            <dgm:layoutNode name="text3" styleLbl="fgAcc3">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4">
                            <dgm:choose name="Name19">
                              <dgm:if name="Name20" func="var" arg="dir" op="equ" val="norm">
                                <dgm:alg type="hierChild">
                                  <dgm:param type="linDir" val="fromL"/>
                                </dgm:alg>
                              </dgm:if>
                              <dgm:else name="Name21">
                                <dgm:alg type="hierChild">
                                  <dgm:param type="linDir" val="fromR"/>
                                </dgm:alg>
                              </dgm:else>
                            </dgm:choose>
                            <dgm:shape xmlns:r="http://schemas.openxmlformats.org/officeDocument/2006/relationships" r:blip="">
                              <dgm:adjLst/>
                            </dgm:shape>
                            <dgm:presOf/>
                            <dgm:constrLst/>
                            <dgm:ruleLst/>
                            <dgm:forEach name="repeat" axis="ch">
                              <dgm:forEach name="Name22" axis="self" ptType="parTrans" cnt="1">
                                <dgm:layoutNode name="Name23">
                                  <dgm:choose name="Name24">
                                    <dgm:if name="Name25" axis="self" func="depth" op="lte" val="4">
                                      <dgm:alg type="conn">
                                        <dgm:param type="dim" val="1D"/>
                                        <dgm:param type="endSty" val="noArr"/>
                                        <dgm:param type="connRout" val="bend"/>
                                        <dgm:param type="bendPt" val="end"/>
                                        <dgm:param type="begPts" val="bCtr"/>
                                        <dgm:param type="endPts" val="tCtr"/>
                                        <dgm:param type="srcNode" val="background3"/>
                                        <dgm:param type="dstNode" val="background4"/>
                                      </dgm:alg>
                                    </dgm:if>
                                    <dgm:else name="Name26">
                                      <dgm:alg type="conn">
                                        <dgm:param type="dim" val="1D"/>
                                        <dgm:param type="endSty" val="noArr"/>
                                        <dgm:param type="connRout" val="bend"/>
                                        <dgm:param type="bendPt" val="end"/>
                                        <dgm:param type="begPts" val="bCtr"/>
                                        <dgm:param type="endPts" val="tCtr"/>
                                        <dgm:param type="srcNode" val="background4"/>
                                        <dgm:param type="dstNode" val="background4"/>
                                      </dgm:alg>
                                    </dgm:else>
                                  </dgm:choose>
                                  <dgm:shape xmlns:r="http://schemas.openxmlformats.org/officeDocument/2006/relationships" type="conn" r:blip="" zOrderOff="-999">
                                    <dgm:adjLst/>
                                  </dgm:shape>
                                  <dgm:presOf axis="self"/>
                                  <dgm:constrLst>
                                    <dgm:constr type="begPad"/>
                                    <dgm:constr type="endPad"/>
                                  </dgm:constrLst>
                                  <dgm:ruleLst/>
                                </dgm:layoutNode>
                              </dgm:forEach>
                              <dgm:forEach name="Name27" axis="self" ptType="node">
                                <dgm:layoutNode name="hierRoot4">
                                  <dgm:alg type="hierRoot"/>
                                  <dgm:shape xmlns:r="http://schemas.openxmlformats.org/officeDocument/2006/relationships" r:blip="">
                                    <dgm:adjLst/>
                                  </dgm:shape>
                                  <dgm:presOf/>
                                  <dgm:constrLst>
                                    <dgm:constr type="bendDist" for="des" ptType="parTrans" refType="sp" fact="0.5"/>
                                  </dgm:constrLst>
                                  <dgm:ruleLst/>
                                  <dgm:layoutNode name="composite4">
                                    <dgm:alg type="composite"/>
                                    <dgm:shape xmlns:r="http://schemas.openxmlformats.org/officeDocument/2006/relationships" r:blip="">
                                      <dgm:adjLst/>
                                    </dgm:shape>
                                    <dgm:presOf/>
                                    <dgm:constrLst>
                                      <dgm:constr type="w" for="ch" forName="background4" refType="w" fact="0.9"/>
                                      <dgm:constr type="h" for="ch" forName="background4" refType="w" refFor="ch" refForName="background4" fact="0.635"/>
                                      <dgm:constr type="t" for="ch" forName="background4"/>
                                      <dgm:constr type="l" for="ch" forName="background4"/>
                                      <dgm:constr type="w" for="ch" forName="text4" refType="w" fact="0.9"/>
                                      <dgm:constr type="h" for="ch" forName="text4" refType="w" refFor="ch" refForName="text4" fact="0.635"/>
                                      <dgm:constr type="t" for="ch" forName="text4" refType="w" fact="0.095"/>
                                      <dgm:constr type="l" for="ch" forName="text4" refType="w" fact="0.1"/>
                                    </dgm:constrLst>
                                    <dgm:ruleLst/>
                                    <dgm:layoutNode name="background4" moveWith="text4">
                                      <dgm:alg type="sp"/>
                                      <dgm:shape xmlns:r="http://schemas.openxmlformats.org/officeDocument/2006/relationships" type="roundRect" r:blip="">
                                        <dgm:adjLst>
                                          <dgm:adj idx="1" val="0.1"/>
                                        </dgm:adjLst>
                                      </dgm:shape>
                                      <dgm:presOf/>
                                      <dgm:constrLst/>
                                      <dgm:ruleLst/>
                                    </dgm:layoutNode>
                                    <dgm:layoutNode name="text4" styleLbl="fgAcc4">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5">
                                    <dgm:choose name="Name28">
                                      <dgm:if name="Name29" func="var" arg="dir" op="equ" val="norm">
                                        <dgm:alg type="hierChild">
                                          <dgm:param type="linDir" val="fromL"/>
                                        </dgm:alg>
                                      </dgm:if>
                                      <dgm:else name="Name30">
                                        <dgm:alg type="hierChild">
                                          <dgm:param type="linDir" val="fromR"/>
                                        </dgm:alg>
                                      </dgm:else>
                                    </dgm:choose>
                                    <dgm:shape xmlns:r="http://schemas.openxmlformats.org/officeDocument/2006/relationships" r:blip="">
                                      <dgm:adjLst/>
                                    </dgm:shape>
                                    <dgm:presOf/>
                                    <dgm:constrLst/>
                                    <dgm:ruleLst/>
                                    <dgm:forEach name="Name31" ref="repeat"/>
                                  </dgm:layoutNode>
                                </dgm:layoutNode>
                              </dgm:forEach>
                            </dgm:forEach>
                          </dgm:layoutNode>
                        </dgm:layoutNode>
                      </dgm:forEach>
                    </dgm:forEach>
                  </dgm:layoutNode>
                </dgm:layoutNode>
              </dgm:forEach>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8544EA45B3CF4AD88C402E0E98EB045D"/>
        <w:category>
          <w:name w:val="Γενικά"/>
          <w:gallery w:val="placeholder"/>
        </w:category>
        <w:types>
          <w:type w:val="bbPlcHdr"/>
        </w:types>
        <w:behaviors>
          <w:behavior w:val="content"/>
        </w:behaviors>
        <w:guid w:val="{429FB70B-2C78-49D6-9369-9561BB58AE8F}"/>
      </w:docPartPr>
      <w:docPartBody>
        <w:p w:rsidR="00555EE5" w:rsidRDefault="00AE37BF" w:rsidP="00AE37BF">
          <w:pPr>
            <w:pStyle w:val="8544EA45B3CF4AD88C402E0E98EB045D"/>
          </w:pPr>
          <w:r>
            <w:rPr>
              <w:rFonts w:asciiTheme="majorHAnsi" w:eastAsiaTheme="majorEastAsia" w:hAnsiTheme="majorHAnsi" w:cstheme="majorBidi"/>
              <w:sz w:val="40"/>
              <w:szCs w:val="40"/>
            </w:rPr>
            <w:t>[Πληκτρολογήστε τον τίτλο του εγγράφου]</w:t>
          </w:r>
        </w:p>
      </w:docPartBody>
    </w:docPart>
    <w:docPart>
      <w:docPartPr>
        <w:name w:val="70865A9B32E54992B2930D6AA1BBB6A3"/>
        <w:category>
          <w:name w:val="Γενικά"/>
          <w:gallery w:val="placeholder"/>
        </w:category>
        <w:types>
          <w:type w:val="bbPlcHdr"/>
        </w:types>
        <w:behaviors>
          <w:behavior w:val="content"/>
        </w:behaviors>
        <w:guid w:val="{D5C605A1-E678-421F-B125-519B502AC616}"/>
      </w:docPartPr>
      <w:docPartBody>
        <w:p w:rsidR="00555EE5" w:rsidRDefault="00AE37BF" w:rsidP="00AE37BF">
          <w:pPr>
            <w:pStyle w:val="70865A9B32E54992B2930D6AA1BBB6A3"/>
          </w:pPr>
          <w:r>
            <w:rPr>
              <w:rFonts w:asciiTheme="majorHAnsi" w:eastAsiaTheme="majorEastAsia" w:hAnsiTheme="majorHAnsi" w:cstheme="majorBidi"/>
              <w:sz w:val="32"/>
              <w:szCs w:val="32"/>
            </w:rPr>
            <w:t>[Πληκτρολογήστε τον υπότιτλο του εγγράφου]</w:t>
          </w:r>
        </w:p>
      </w:docPartBody>
    </w:docPart>
  </w:docParts>
</w:glossaryDocument>
</file>

<file path=word/glossary/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0002AFF" w:usb1="C000247B" w:usb2="00000009" w:usb3="00000000" w:csb0="000001FF" w:csb1="00000000"/>
  </w:font>
  <w:font w:name="Arial">
    <w:panose1 w:val="020B0604020202020204"/>
    <w:charset w:val="A1"/>
    <w:family w:val="swiss"/>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A1"/>
    <w:family w:val="roman"/>
    <w:pitch w:val="variable"/>
    <w:sig w:usb0="E00002FF" w:usb1="400004FF"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AE37BF"/>
    <w:rsid w:val="002C32C2"/>
    <w:rsid w:val="00555EE5"/>
    <w:rsid w:val="00AE37BF"/>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55EE5"/>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8544EA45B3CF4AD88C402E0E98EB045D">
    <w:name w:val="8544EA45B3CF4AD88C402E0E98EB045D"/>
    <w:rsid w:val="00AE37BF"/>
  </w:style>
  <w:style w:type="paragraph" w:customStyle="1" w:styleId="70865A9B32E54992B2930D6AA1BBB6A3">
    <w:name w:val="70865A9B32E54992B2930D6AA1BBB6A3"/>
    <w:rsid w:val="00AE37BF"/>
  </w:style>
  <w:style w:type="paragraph" w:customStyle="1" w:styleId="2F9F4769FE6347C3AB044ADAD598D299">
    <w:name w:val="2F9F4769FE6347C3AB044ADAD598D299"/>
    <w:rsid w:val="00AE37BF"/>
  </w:style>
  <w:style w:type="paragraph" w:customStyle="1" w:styleId="98B7C011244F44A587A2494FE1D4DC46">
    <w:name w:val="98B7C011244F44A587A2494FE1D4DC46"/>
    <w:rsid w:val="00AE37BF"/>
  </w:style>
  <w:style w:type="paragraph" w:customStyle="1" w:styleId="B0C28DC10A4D49D3BF1BCC94848F273C">
    <w:name w:val="B0C28DC10A4D49D3BF1BCC94848F273C"/>
    <w:rsid w:val="00555EE5"/>
  </w:style>
  <w:style w:type="paragraph" w:customStyle="1" w:styleId="0D8A055597C1494C9F99538C18A1BD83">
    <w:name w:val="0D8A055597C1494C9F99538C18A1BD83"/>
    <w:rsid w:val="00555EE5"/>
  </w:style>
  <w:style w:type="paragraph" w:customStyle="1" w:styleId="789C0A412F604B34A9EE06A6660F30AF">
    <w:name w:val="789C0A412F604B34A9EE06A6660F30AF"/>
    <w:rsid w:val="00555EE5"/>
  </w:style>
  <w:style w:type="paragraph" w:customStyle="1" w:styleId="395B12760A19497F82293F8BC5492E3F">
    <w:name w:val="395B12760A19497F82293F8BC5492E3F"/>
    <w:rsid w:val="00555EE5"/>
  </w:style>
  <w:style w:type="paragraph" w:customStyle="1" w:styleId="68F7A63B87E04359A7F8168BCBA797AA">
    <w:name w:val="68F7A63B87E04359A7F8168BCBA797AA"/>
    <w:rsid w:val="00555EE5"/>
  </w:style>
  <w:style w:type="paragraph" w:customStyle="1" w:styleId="FEFBF2FC970D42F68E3D93F92D2A1964">
    <w:name w:val="FEFBF2FC970D42F68E3D93F92D2A1964"/>
    <w:rsid w:val="00555EE5"/>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2018-03-27T00:00:00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A7A4DF41-4B3B-42DE-960E-55ACB64645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7</Pages>
  <Words>2346</Words>
  <Characters>12672</Characters>
  <Application>Microsoft Office Word</Application>
  <DocSecurity>0</DocSecurity>
  <Lines>105</Lines>
  <Paragraphs>29</Paragraphs>
  <ScaleCrop>false</ScaleCrop>
  <HeadingPairs>
    <vt:vector size="2" baseType="variant">
      <vt:variant>
        <vt:lpstr>Τίτλος</vt:lpstr>
      </vt:variant>
      <vt:variant>
        <vt:i4>1</vt:i4>
      </vt:variant>
    </vt:vector>
  </HeadingPairs>
  <TitlesOfParts>
    <vt:vector size="1" baseType="lpstr">
      <vt:lpstr>ΑΦΡΟΔΙΤΗ ΞΑΝΘΑΚΗ</vt:lpstr>
    </vt:vector>
  </TitlesOfParts>
  <Company/>
  <LinksUpToDate>false</LinksUpToDate>
  <CharactersWithSpaces>14989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ΑΦΡΟΔΙΤΗ ΞΑΝΘΑΚΗ</dc:title>
  <dc:subject>4497</dc:subject>
  <dc:creator>Δήμητρα Χαραλαμπίδου</dc:creator>
  <cp:lastModifiedBy>Δήμητρα Χαραλαμπίδου</cp:lastModifiedBy>
  <cp:revision>3</cp:revision>
  <dcterms:created xsi:type="dcterms:W3CDTF">2018-03-25T13:35:00Z</dcterms:created>
  <dcterms:modified xsi:type="dcterms:W3CDTF">2018-03-25T13:44:00Z</dcterms:modified>
</cp:coreProperties>
</file>